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90582" w14:textId="77777777" w:rsidR="0061791B" w:rsidRDefault="001F40F7">
      <w:pPr>
        <w:pStyle w:val="Nagwek20"/>
        <w:keepNext/>
        <w:keepLines/>
        <w:framePr w:w="1550" w:h="797" w:wrap="none" w:hAnchor="page" w:x="2104" w:y="1"/>
        <w:spacing w:after="0" w:line="240" w:lineRule="auto"/>
        <w:jc w:val="left"/>
      </w:pPr>
      <w:bookmarkStart w:id="0" w:name="bookmark0"/>
      <w:r>
        <w:rPr>
          <w:color w:val="253779"/>
        </w:rPr>
        <w:t>KRAJOWY PLAN ODBUDOWY</w:t>
      </w:r>
      <w:bookmarkEnd w:id="0"/>
    </w:p>
    <w:p w14:paraId="295549F5" w14:textId="77777777" w:rsidR="0061791B" w:rsidRDefault="001F40F7">
      <w:pPr>
        <w:pStyle w:val="Nagwek20"/>
        <w:keepNext/>
        <w:keepLines/>
        <w:framePr w:w="1541" w:h="514" w:wrap="none" w:hAnchor="page" w:x="5397" w:y="131"/>
        <w:spacing w:after="0" w:line="240" w:lineRule="auto"/>
        <w:jc w:val="left"/>
      </w:pPr>
      <w:bookmarkStart w:id="1" w:name="bookmark2"/>
      <w:r>
        <w:t>Rzeczpospolita</w:t>
      </w:r>
      <w:bookmarkEnd w:id="1"/>
    </w:p>
    <w:p w14:paraId="48030DE6" w14:textId="77777777" w:rsidR="0061791B" w:rsidRDefault="001F40F7">
      <w:pPr>
        <w:pStyle w:val="Nagwek20"/>
        <w:keepNext/>
        <w:keepLines/>
        <w:framePr w:w="1541" w:h="514" w:wrap="none" w:hAnchor="page" w:x="5397" w:y="131"/>
        <w:spacing w:after="0" w:line="230" w:lineRule="auto"/>
        <w:jc w:val="left"/>
      </w:pPr>
      <w:r>
        <w:t>Polska</w:t>
      </w:r>
    </w:p>
    <w:p w14:paraId="38391EDA" w14:textId="77777777" w:rsidR="0061791B" w:rsidRDefault="001F40F7">
      <w:pPr>
        <w:pStyle w:val="Teksttreci20"/>
        <w:framePr w:w="2184" w:h="802" w:wrap="none" w:hAnchor="page" w:x="7365" w:y="1"/>
      </w:pPr>
      <w:r>
        <w:t xml:space="preserve">Sfinansowane przez </w:t>
      </w:r>
      <w:r>
        <w:rPr>
          <w:color w:val="003399"/>
        </w:rPr>
        <w:t>I</w:t>
      </w:r>
      <w:r>
        <w:rPr>
          <w:color w:val="003399"/>
        </w:rPr>
        <w:br/>
      </w:r>
      <w:r>
        <w:t xml:space="preserve">Unię </w:t>
      </w:r>
      <w:proofErr w:type="spellStart"/>
      <w:r>
        <w:t>Europejskę</w:t>
      </w:r>
      <w:proofErr w:type="spellEnd"/>
    </w:p>
    <w:p w14:paraId="02615310" w14:textId="77777777" w:rsidR="0061791B" w:rsidRDefault="001F40F7">
      <w:pPr>
        <w:pStyle w:val="Nagwek20"/>
        <w:keepNext/>
        <w:keepLines/>
        <w:framePr w:w="2184" w:h="802" w:wrap="none" w:hAnchor="page" w:x="7365" w:y="1"/>
        <w:spacing w:after="0" w:line="233" w:lineRule="auto"/>
      </w:pPr>
      <w:bookmarkStart w:id="2" w:name="bookmark5"/>
      <w:proofErr w:type="spellStart"/>
      <w:r>
        <w:t>NextGenerationEU</w:t>
      </w:r>
      <w:proofErr w:type="spellEnd"/>
      <w:r>
        <w:t xml:space="preserve"> |</w:t>
      </w:r>
      <w:bookmarkEnd w:id="2"/>
    </w:p>
    <w:p w14:paraId="6ABC3353" w14:textId="77777777" w:rsidR="0061791B" w:rsidRDefault="001F40F7">
      <w:pPr>
        <w:spacing w:line="360" w:lineRule="exact"/>
      </w:pPr>
      <w:r>
        <w:rPr>
          <w:noProof/>
          <w:lang w:val="en-US" w:bidi="ar-SA"/>
        </w:rPr>
        <w:lastRenderedPageBreak/>
        <w:drawing>
          <wp:anchor distT="0" distB="0" distL="0" distR="0" simplePos="0" relativeHeight="62914690" behindDoc="1" locked="0" layoutInCell="1" allowOverlap="1" wp14:anchorId="46F0E563" wp14:editId="229CDCD6">
            <wp:simplePos x="0" y="0"/>
            <wp:positionH relativeFrom="page">
              <wp:posOffset>2606040</wp:posOffset>
            </wp:positionH>
            <wp:positionV relativeFrom="margin">
              <wp:posOffset>6350</wp:posOffset>
            </wp:positionV>
            <wp:extent cx="707390" cy="262255"/>
            <wp:effectExtent l="0" t="0" r="0"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8"/>
                    <a:stretch/>
                  </pic:blipFill>
                  <pic:spPr>
                    <a:xfrm>
                      <a:off x="0" y="0"/>
                      <a:ext cx="707390" cy="262255"/>
                    </a:xfrm>
                    <a:prstGeom prst="rect">
                      <a:avLst/>
                    </a:prstGeom>
                  </pic:spPr>
                </pic:pic>
              </a:graphicData>
            </a:graphic>
          </wp:anchor>
        </w:drawing>
      </w:r>
    </w:p>
    <w:p w14:paraId="5109DEEE" w14:textId="77777777" w:rsidR="0061791B" w:rsidRDefault="0061791B">
      <w:pPr>
        <w:spacing w:after="441" w:line="1" w:lineRule="exact"/>
      </w:pPr>
    </w:p>
    <w:p w14:paraId="02BA30E6" w14:textId="77777777" w:rsidR="0061791B" w:rsidRDefault="0061791B">
      <w:pPr>
        <w:spacing w:line="1" w:lineRule="exact"/>
        <w:sectPr w:rsidR="0061791B">
          <w:footerReference w:type="default" r:id="rId9"/>
          <w:pgSz w:w="11900" w:h="16840"/>
          <w:pgMar w:top="510" w:right="1042" w:bottom="794" w:left="1042" w:header="0" w:footer="3" w:gutter="0"/>
          <w:pgNumType w:start="1"/>
          <w:cols w:space="720"/>
          <w:noEndnote/>
          <w:docGrid w:linePitch="360"/>
        </w:sectPr>
      </w:pPr>
    </w:p>
    <w:p w14:paraId="3BF29244" w14:textId="77777777" w:rsidR="0061791B" w:rsidRDefault="0061791B">
      <w:pPr>
        <w:spacing w:line="219" w:lineRule="exact"/>
        <w:rPr>
          <w:sz w:val="18"/>
          <w:szCs w:val="18"/>
        </w:rPr>
      </w:pPr>
    </w:p>
    <w:p w14:paraId="63E202B6" w14:textId="77777777" w:rsidR="0061791B" w:rsidRDefault="0061791B">
      <w:pPr>
        <w:spacing w:line="1" w:lineRule="exact"/>
        <w:sectPr w:rsidR="0061791B">
          <w:type w:val="continuous"/>
          <w:pgSz w:w="11900" w:h="16840"/>
          <w:pgMar w:top="284" w:right="0" w:bottom="1063" w:left="0" w:header="0" w:footer="3" w:gutter="0"/>
          <w:cols w:space="720"/>
          <w:noEndnote/>
          <w:docGrid w:linePitch="360"/>
        </w:sectPr>
      </w:pPr>
    </w:p>
    <w:p w14:paraId="708EDFF3" w14:textId="77777777" w:rsidR="0061791B" w:rsidRDefault="001F40F7">
      <w:pPr>
        <w:pStyle w:val="Teksttreci0"/>
        <w:spacing w:line="276" w:lineRule="auto"/>
        <w:jc w:val="right"/>
      </w:pPr>
      <w:r>
        <w:lastRenderedPageBreak/>
        <w:t>Załącznik nr 6A do SWZ</w:t>
      </w:r>
    </w:p>
    <w:p w14:paraId="34325355" w14:textId="77777777" w:rsidR="0061791B" w:rsidRDefault="001F40F7">
      <w:pPr>
        <w:pStyle w:val="Nagwek10"/>
        <w:keepNext/>
        <w:keepLines/>
        <w:pBdr>
          <w:top w:val="single" w:sz="0" w:space="3" w:color="D9D9D9"/>
          <w:left w:val="single" w:sz="0" w:space="0" w:color="D9D9D9"/>
          <w:bottom w:val="single" w:sz="0" w:space="3" w:color="D9D9D9"/>
          <w:right w:val="single" w:sz="0" w:space="0" w:color="D9D9D9"/>
        </w:pBdr>
        <w:shd w:val="clear" w:color="auto" w:fill="D9D9D9"/>
        <w:spacing w:after="93" w:line="228" w:lineRule="auto"/>
      </w:pPr>
      <w:bookmarkStart w:id="3" w:name="bookmark11"/>
      <w:r>
        <w:t xml:space="preserve">ISTOTNE POSTANOWIENIA UMOWY </w:t>
      </w:r>
      <w:r>
        <w:rPr>
          <w:b w:val="0"/>
          <w:bCs w:val="0"/>
        </w:rPr>
        <w:t>(PROJEKT UMOWY)</w:t>
      </w:r>
      <w:bookmarkEnd w:id="3"/>
    </w:p>
    <w:p w14:paraId="09B3A6A5" w14:textId="77777777" w:rsidR="0061791B" w:rsidRDefault="001F40F7">
      <w:pPr>
        <w:pStyle w:val="Nagwek10"/>
        <w:keepNext/>
        <w:keepLines/>
        <w:spacing w:after="0" w:line="266" w:lineRule="auto"/>
      </w:pPr>
      <w:r>
        <w:t>UMOWA NR ...</w:t>
      </w:r>
    </w:p>
    <w:p w14:paraId="4C0CB559" w14:textId="77777777" w:rsidR="0061791B" w:rsidRDefault="001F40F7">
      <w:pPr>
        <w:pStyle w:val="Teksttreci0"/>
        <w:spacing w:after="160" w:line="266" w:lineRule="auto"/>
        <w:jc w:val="center"/>
        <w:rPr>
          <w:sz w:val="24"/>
          <w:szCs w:val="24"/>
        </w:rPr>
      </w:pPr>
      <w:r>
        <w:rPr>
          <w:sz w:val="24"/>
          <w:szCs w:val="24"/>
        </w:rPr>
        <w:t>na roboty budowlane</w:t>
      </w:r>
    </w:p>
    <w:p w14:paraId="1E95F405" w14:textId="77777777" w:rsidR="0061791B" w:rsidRDefault="001F40F7">
      <w:pPr>
        <w:pStyle w:val="Nagwek20"/>
        <w:keepNext/>
        <w:keepLines/>
        <w:spacing w:after="160" w:line="276" w:lineRule="auto"/>
        <w:jc w:val="left"/>
      </w:pPr>
      <w:bookmarkStart w:id="4" w:name="bookmark14"/>
      <w:r>
        <w:t>zawarta w Łubiance w dniu ... r. pomiędzy:</w:t>
      </w:r>
      <w:bookmarkEnd w:id="4"/>
    </w:p>
    <w:p w14:paraId="79BF31BD" w14:textId="77777777" w:rsidR="0061791B" w:rsidRDefault="001F40F7">
      <w:pPr>
        <w:pStyle w:val="Spistreci0"/>
        <w:tabs>
          <w:tab w:val="left" w:pos="2808"/>
        </w:tabs>
        <w:jc w:val="both"/>
      </w:pPr>
      <w:r>
        <w:fldChar w:fldCharType="begin"/>
      </w:r>
      <w:r>
        <w:instrText xml:space="preserve"> TOC \o "1-5" \h \z </w:instrText>
      </w:r>
      <w:r>
        <w:fldChar w:fldCharType="separate"/>
      </w:r>
      <w:r>
        <w:rPr>
          <w:b/>
          <w:bCs/>
        </w:rPr>
        <w:t>Gminą Łubianka</w:t>
      </w:r>
      <w:r>
        <w:t>, 87-152 Łubianka, ul. Aleja Jana Pawła II 8, powiat toruński, woj. kujawsko- pomorskie, REGON: 871118721, NIP: 8792630582, reprezentowaną przez:</w:t>
      </w:r>
      <w:r>
        <w:tab/>
        <w:t>... ,</w:t>
      </w:r>
    </w:p>
    <w:p w14:paraId="36E41C44" w14:textId="77777777" w:rsidR="0061791B" w:rsidRDefault="001F40F7">
      <w:pPr>
        <w:pStyle w:val="Spistreci0"/>
        <w:tabs>
          <w:tab w:val="left" w:pos="2808"/>
        </w:tabs>
        <w:jc w:val="both"/>
      </w:pPr>
      <w:r>
        <w:t>przy kontrasygnacie:</w:t>
      </w:r>
      <w:r>
        <w:tab/>
        <w:t>... ,</w:t>
      </w:r>
    </w:p>
    <w:p w14:paraId="681D393D" w14:textId="77777777" w:rsidR="0061791B" w:rsidRDefault="001F40F7">
      <w:pPr>
        <w:pStyle w:val="Spistreci0"/>
        <w:spacing w:after="240" w:line="391" w:lineRule="auto"/>
        <w:jc w:val="both"/>
      </w:pPr>
      <w:r>
        <w:t>zwaną dalej „</w:t>
      </w:r>
      <w:r>
        <w:rPr>
          <w:b/>
          <w:bCs/>
        </w:rPr>
        <w:t>Zamawiającym</w:t>
      </w:r>
      <w:r>
        <w:t>”, a</w:t>
      </w:r>
    </w:p>
    <w:p w14:paraId="4429BF83" w14:textId="77777777" w:rsidR="0061791B" w:rsidRDefault="001F40F7">
      <w:pPr>
        <w:pStyle w:val="Spistreci0"/>
        <w:tabs>
          <w:tab w:val="left" w:pos="2808"/>
        </w:tabs>
        <w:jc w:val="both"/>
      </w:pPr>
      <w:r>
        <w:t>reprezentowaną przez:</w:t>
      </w:r>
      <w:r>
        <w:tab/>
        <w:t>... ,</w:t>
      </w:r>
      <w:r>
        <w:fldChar w:fldCharType="end"/>
      </w:r>
    </w:p>
    <w:p w14:paraId="10A4E314" w14:textId="77777777" w:rsidR="0061791B" w:rsidRDefault="001F40F7">
      <w:pPr>
        <w:pStyle w:val="Teksttreci0"/>
        <w:spacing w:after="160" w:line="240" w:lineRule="auto"/>
        <w:jc w:val="both"/>
      </w:pPr>
      <w:r>
        <w:t xml:space="preserve">zwaną dalej </w:t>
      </w:r>
      <w:r>
        <w:rPr>
          <w:b/>
          <w:bCs/>
        </w:rPr>
        <w:t>„Wykonawcą</w:t>
      </w:r>
      <w:r>
        <w:t>”,</w:t>
      </w:r>
    </w:p>
    <w:p w14:paraId="20A82B9E" w14:textId="77777777" w:rsidR="0061791B" w:rsidRDefault="001F40F7">
      <w:pPr>
        <w:pStyle w:val="Teksttreci0"/>
        <w:jc w:val="both"/>
      </w:pPr>
      <w:r>
        <w:t>łącznie zwane dalej „</w:t>
      </w:r>
      <w:r>
        <w:rPr>
          <w:b/>
          <w:bCs/>
        </w:rPr>
        <w:t>Stronami</w:t>
      </w:r>
      <w:r>
        <w:t>”.</w:t>
      </w:r>
    </w:p>
    <w:p w14:paraId="6E9E0C76" w14:textId="77777777" w:rsidR="0061791B" w:rsidRDefault="001F40F7">
      <w:pPr>
        <w:pStyle w:val="Teksttreci0"/>
        <w:spacing w:after="160"/>
        <w:jc w:val="both"/>
      </w:pPr>
      <w:r>
        <w:t xml:space="preserve">Umowa zawarta w wyniku udzielenia zamówienia w trybie podstawowym na zadanie inwestycyjne pn.: </w:t>
      </w:r>
      <w:r>
        <w:rPr>
          <w:b/>
          <w:bCs/>
        </w:rPr>
        <w:t>„Rozbudowa SUW w Przecznie wraz z budową studni, sieci wodociągowej i montażem wodomierzy”</w:t>
      </w:r>
      <w:r>
        <w:t xml:space="preserve">, prowadzonego zgodnie z przepisami ustawy z dnia 11 września 2019 r. Prawo zamówień publicznych (Dz. U. z 2023 r. poz. 1605 z </w:t>
      </w:r>
      <w:proofErr w:type="spellStart"/>
      <w:r>
        <w:t>późn</w:t>
      </w:r>
      <w:proofErr w:type="spellEnd"/>
      <w:r>
        <w:t xml:space="preserve">. zm.), dalej „ustawa </w:t>
      </w:r>
      <w:proofErr w:type="spellStart"/>
      <w:r>
        <w:t>Pzp</w:t>
      </w:r>
      <w:proofErr w:type="spellEnd"/>
      <w:r>
        <w:t>”, o następującej treści:</w:t>
      </w:r>
    </w:p>
    <w:p w14:paraId="4050F052" w14:textId="77777777" w:rsidR="0061791B" w:rsidRDefault="001F40F7">
      <w:pPr>
        <w:pStyle w:val="Nagwek20"/>
        <w:keepNext/>
        <w:keepLines/>
        <w:spacing w:after="160" w:line="360" w:lineRule="auto"/>
        <w:rPr>
          <w:sz w:val="24"/>
          <w:szCs w:val="24"/>
        </w:rPr>
      </w:pPr>
      <w:bookmarkStart w:id="5" w:name="bookmark16"/>
      <w:r>
        <w:t>PRZEDMIOT I ZAKRES RZECZOWY UMOWY</w:t>
      </w:r>
      <w:r>
        <w:br/>
      </w:r>
      <w:r>
        <w:rPr>
          <w:sz w:val="24"/>
          <w:szCs w:val="24"/>
        </w:rPr>
        <w:t>§ 1</w:t>
      </w:r>
      <w:bookmarkEnd w:id="5"/>
    </w:p>
    <w:p w14:paraId="7C205187" w14:textId="77777777" w:rsidR="0061791B" w:rsidRDefault="001F40F7">
      <w:pPr>
        <w:pStyle w:val="Teksttreci0"/>
        <w:numPr>
          <w:ilvl w:val="0"/>
          <w:numId w:val="1"/>
        </w:numPr>
        <w:tabs>
          <w:tab w:val="left" w:pos="341"/>
        </w:tabs>
        <w:ind w:left="380" w:hanging="380"/>
        <w:jc w:val="both"/>
      </w:pPr>
      <w:r>
        <w:t xml:space="preserve">Zamawiający zleca, a Wykonawca przyjmuje do realizacji roboty budowlane realizowane w ramach inwestycji pn. </w:t>
      </w:r>
      <w:r>
        <w:rPr>
          <w:b/>
          <w:bCs/>
        </w:rPr>
        <w:t xml:space="preserve">Rozbudowa SUW w Przecznie wraz z budową studni, sieci wodociągowej i montażem wodomierzy </w:t>
      </w:r>
      <w:r>
        <w:t xml:space="preserve">w zakresie </w:t>
      </w:r>
      <w:r>
        <w:rPr>
          <w:b/>
          <w:bCs/>
        </w:rPr>
        <w:t xml:space="preserve">Części nr 1 </w:t>
      </w:r>
      <w:r>
        <w:t xml:space="preserve">obejmującej swym zakresem zadanie pn. </w:t>
      </w:r>
      <w:r>
        <w:rPr>
          <w:b/>
          <w:bCs/>
        </w:rPr>
        <w:t>Rozbudowa Stacji Uzdatniania Wody w m. Przeczno</w:t>
      </w:r>
      <w:r>
        <w:t>, zwane dalej „Przedmiotem Umowy”.</w:t>
      </w:r>
    </w:p>
    <w:p w14:paraId="7EE49CC7" w14:textId="77777777" w:rsidR="0061791B" w:rsidRDefault="001F40F7">
      <w:pPr>
        <w:pStyle w:val="Teksttreci0"/>
        <w:numPr>
          <w:ilvl w:val="0"/>
          <w:numId w:val="1"/>
        </w:numPr>
        <w:tabs>
          <w:tab w:val="left" w:pos="345"/>
        </w:tabs>
      </w:pPr>
      <w:r>
        <w:t>Szczegółowy zakres robót budowlanych, będących Przedmiotem Umowy określają:</w:t>
      </w:r>
    </w:p>
    <w:p w14:paraId="235F7E7F" w14:textId="77777777" w:rsidR="0061791B" w:rsidRDefault="001F40F7">
      <w:pPr>
        <w:pStyle w:val="Teksttreci0"/>
        <w:numPr>
          <w:ilvl w:val="0"/>
          <w:numId w:val="2"/>
        </w:numPr>
        <w:tabs>
          <w:tab w:val="left" w:pos="730"/>
        </w:tabs>
        <w:ind w:left="740" w:hanging="360"/>
        <w:jc w:val="both"/>
      </w:pPr>
      <w:r>
        <w:rPr>
          <w:b/>
          <w:bCs/>
        </w:rPr>
        <w:t xml:space="preserve">Specyfikacja Warunków Zamówienia </w:t>
      </w:r>
      <w:r>
        <w:t>(zwana dalej „SWZ”), stanowiąca załącznik nr 1 do Umowy;</w:t>
      </w:r>
    </w:p>
    <w:p w14:paraId="21849FE3" w14:textId="77777777" w:rsidR="0061791B" w:rsidRDefault="001F40F7">
      <w:pPr>
        <w:pStyle w:val="Teksttreci0"/>
        <w:numPr>
          <w:ilvl w:val="0"/>
          <w:numId w:val="2"/>
        </w:numPr>
        <w:tabs>
          <w:tab w:val="left" w:pos="749"/>
        </w:tabs>
        <w:ind w:left="740" w:hanging="360"/>
        <w:jc w:val="both"/>
      </w:pPr>
      <w:r>
        <w:rPr>
          <w:b/>
          <w:bCs/>
        </w:rPr>
        <w:t xml:space="preserve">Dokumentacja techniczna </w:t>
      </w:r>
      <w:r>
        <w:t xml:space="preserve">(w tym dokumentacja projektowa, przedmiar, </w:t>
      </w:r>
      <w:proofErr w:type="spellStart"/>
      <w:r>
        <w:t>STWiORB</w:t>
      </w:r>
      <w:proofErr w:type="spellEnd"/>
      <w:r>
        <w:t>), stanowiąca załącznik nr 2 do Umowy;</w:t>
      </w:r>
    </w:p>
    <w:p w14:paraId="77F68175" w14:textId="77777777" w:rsidR="0061791B" w:rsidRDefault="001F40F7">
      <w:pPr>
        <w:pStyle w:val="Teksttreci0"/>
        <w:numPr>
          <w:ilvl w:val="0"/>
          <w:numId w:val="2"/>
        </w:numPr>
        <w:tabs>
          <w:tab w:val="left" w:pos="744"/>
        </w:tabs>
        <w:ind w:firstLine="380"/>
      </w:pPr>
      <w:r>
        <w:rPr>
          <w:b/>
          <w:bCs/>
        </w:rPr>
        <w:t>złożona oferta Wykonawcy</w:t>
      </w:r>
      <w:r>
        <w:t>, stanowiąca załącznik nr 3 do Umowy.</w:t>
      </w:r>
    </w:p>
    <w:p w14:paraId="46D155F9" w14:textId="77777777" w:rsidR="0061791B" w:rsidRDefault="001F40F7">
      <w:pPr>
        <w:pStyle w:val="Teksttreci0"/>
        <w:numPr>
          <w:ilvl w:val="0"/>
          <w:numId w:val="1"/>
        </w:numPr>
        <w:tabs>
          <w:tab w:val="left" w:pos="341"/>
        </w:tabs>
        <w:spacing w:after="160"/>
        <w:ind w:left="380" w:hanging="380"/>
        <w:jc w:val="both"/>
      </w:pPr>
      <w:r>
        <w:t>Strony ustalają, że dokumentacja techniczna - wersja papierowa w ilości 1 kompletu zostaną przekazane Wykonawcy przez Zamawiającego w terminie 14 dni od dnia podpisania umowy.</w:t>
      </w:r>
    </w:p>
    <w:p w14:paraId="67DBFDA8" w14:textId="77777777" w:rsidR="00537686" w:rsidRDefault="00537686" w:rsidP="00537686">
      <w:pPr>
        <w:pStyle w:val="Teksttreci0"/>
        <w:tabs>
          <w:tab w:val="left" w:pos="341"/>
        </w:tabs>
        <w:spacing w:after="160"/>
        <w:ind w:left="380"/>
        <w:jc w:val="both"/>
      </w:pPr>
    </w:p>
    <w:p w14:paraId="7D9F0BD1" w14:textId="77777777" w:rsidR="0061791B" w:rsidRDefault="001F40F7">
      <w:pPr>
        <w:jc w:val="center"/>
        <w:rPr>
          <w:sz w:val="2"/>
          <w:szCs w:val="2"/>
        </w:rPr>
      </w:pPr>
      <w:r>
        <w:rPr>
          <w:noProof/>
          <w:lang w:val="en-US" w:bidi="ar-SA"/>
        </w:rPr>
        <w:drawing>
          <wp:inline distT="0" distB="0" distL="0" distR="0" wp14:anchorId="76D0B75C" wp14:editId="40173869">
            <wp:extent cx="6181090" cy="73152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tretch/>
                  </pic:blipFill>
                  <pic:spPr>
                    <a:xfrm>
                      <a:off x="0" y="0"/>
                      <a:ext cx="6181090" cy="731520"/>
                    </a:xfrm>
                    <a:prstGeom prst="rect">
                      <a:avLst/>
                    </a:prstGeom>
                  </pic:spPr>
                </pic:pic>
              </a:graphicData>
            </a:graphic>
          </wp:inline>
        </w:drawing>
      </w:r>
    </w:p>
    <w:p w14:paraId="59953F72" w14:textId="77777777" w:rsidR="0061791B" w:rsidRDefault="0061791B">
      <w:pPr>
        <w:spacing w:after="79" w:line="1" w:lineRule="exact"/>
      </w:pPr>
    </w:p>
    <w:p w14:paraId="6B08FE40" w14:textId="33594FB2" w:rsidR="00E81CD9" w:rsidRDefault="001F40F7" w:rsidP="00E81CD9">
      <w:pPr>
        <w:pStyle w:val="Teksttreci0"/>
        <w:numPr>
          <w:ilvl w:val="0"/>
          <w:numId w:val="1"/>
        </w:numPr>
        <w:tabs>
          <w:tab w:val="left" w:pos="341"/>
        </w:tabs>
        <w:ind w:left="380" w:hanging="380"/>
        <w:jc w:val="both"/>
      </w:pPr>
      <w:r>
        <w:lastRenderedPageBreak/>
        <w:t>Wykonawca oświadcza, że znany mu jest zakres rzeczowy robót budowlanych będących Przedmiotem Umowy i zapoznał się z dokumentacją techniczną oraz miejscem prowadzenia robót budowlanych oraz, że akceptuje je bez zastrzeżeń i nie wnosi w tym zakresie żadnych uwag. Ponadto Wykonawca oświadcza, że dokumentacja projektowa dotycząca Przedmiotu Umowy jest kompletna oraz wystarczająca do realizacji robot budowlanych.</w:t>
      </w:r>
      <w:ins w:id="6" w:author="JW Kancelaria" w:date="2025-05-21T16:33:00Z">
        <w:r w:rsidR="002E103B">
          <w:t xml:space="preserve"> </w:t>
        </w:r>
        <w:r w:rsidR="00E81CD9">
          <w:t xml:space="preserve">Ujawnione w trakcie wykonywania Przedmiotu Umowy wady dokumentacji </w:t>
        </w:r>
      </w:ins>
      <w:ins w:id="7" w:author="JW Kancelaria" w:date="2025-05-21T21:32:00Z">
        <w:r w:rsidR="002D7698">
          <w:t xml:space="preserve">zostaną zgłoszone Zamawiającemu przez </w:t>
        </w:r>
      </w:ins>
      <w:ins w:id="8" w:author="JW Kancelaria" w:date="2025-05-21T16:33:00Z">
        <w:r w:rsidR="002D7698">
          <w:t>Wykonawcę</w:t>
        </w:r>
        <w:r w:rsidR="00E81CD9">
          <w:t xml:space="preserve"> </w:t>
        </w:r>
      </w:ins>
      <w:ins w:id="9" w:author="JW Kancelaria" w:date="2025-05-21T16:34:00Z">
        <w:r w:rsidR="00E81CD9">
          <w:t>zgodnie z § 7 ust.1 pkt 3).</w:t>
        </w:r>
      </w:ins>
    </w:p>
    <w:p w14:paraId="6CAEDE75" w14:textId="1FE0F66B" w:rsidR="0061791B" w:rsidRDefault="001F40F7" w:rsidP="00E81CD9">
      <w:pPr>
        <w:pStyle w:val="Teksttreci0"/>
        <w:numPr>
          <w:ilvl w:val="0"/>
          <w:numId w:val="1"/>
        </w:numPr>
        <w:tabs>
          <w:tab w:val="left" w:pos="341"/>
        </w:tabs>
        <w:spacing w:after="140"/>
        <w:ind w:left="380" w:hanging="380"/>
        <w:jc w:val="both"/>
      </w:pPr>
      <w:r>
        <w:t>Z uwagi na fakt, że wynagrodzenie należne za zrealizowanie Przedmiotu Umowy będzie miało charakter ryczałtowy, Wykonawca oświadcza, że cena za zrealizowanie Przedmiotu Umowy wskazana w jego ofercie, została określona na podstawie zakresu robót wynikających z dokumentacji projektowej</w:t>
      </w:r>
      <w:ins w:id="10" w:author="JW Kancelaria" w:date="2025-05-21T21:40:00Z">
        <w:r w:rsidR="00D332B7">
          <w:t xml:space="preserve"> – bez wad</w:t>
        </w:r>
      </w:ins>
      <w:bookmarkStart w:id="11" w:name="_GoBack"/>
      <w:bookmarkEnd w:id="11"/>
      <w:r>
        <w:t xml:space="preserve"> oraz </w:t>
      </w:r>
      <w:proofErr w:type="spellStart"/>
      <w:r>
        <w:t>STWiORB</w:t>
      </w:r>
      <w:proofErr w:type="spellEnd"/>
      <w:r>
        <w:t>. Przedmiar robót ma charakter pomocniczy. Wystąpienie w trakcie realizacji Umowy robót nie</w:t>
      </w:r>
      <w:del w:id="12" w:author="JW Kancelaria" w:date="2025-05-21T16:14:00Z">
        <w:r w:rsidDel="00537686">
          <w:delText xml:space="preserve"> </w:delText>
        </w:r>
      </w:del>
      <w:r>
        <w:t xml:space="preserve">ujętych w przedmiarze lub robót w większej ilości w stosunku do wskazanej w przedmiarze nie będzie uprawniało Wykonawcy do żądania dodatkowego wynagrodzenia, jeżeli roboty te ujęte były w dokumentacji projektowej oraz </w:t>
      </w:r>
      <w:proofErr w:type="spellStart"/>
      <w:r>
        <w:t>STWiORB</w:t>
      </w:r>
      <w:proofErr w:type="spellEnd"/>
      <w:r>
        <w:t>.</w:t>
      </w:r>
    </w:p>
    <w:p w14:paraId="0B991349" w14:textId="77777777" w:rsidR="0061791B" w:rsidRDefault="0061791B">
      <w:pPr>
        <w:pStyle w:val="Nagwek20"/>
        <w:keepNext/>
        <w:keepLines/>
        <w:numPr>
          <w:ilvl w:val="0"/>
          <w:numId w:val="3"/>
        </w:numPr>
        <w:spacing w:after="180" w:line="331" w:lineRule="auto"/>
        <w:rPr>
          <w:sz w:val="24"/>
          <w:szCs w:val="24"/>
        </w:rPr>
      </w:pPr>
    </w:p>
    <w:p w14:paraId="0A8596D6" w14:textId="77777777" w:rsidR="0061791B" w:rsidRDefault="001F40F7">
      <w:pPr>
        <w:pStyle w:val="Teksttreci0"/>
        <w:numPr>
          <w:ilvl w:val="0"/>
          <w:numId w:val="4"/>
        </w:numPr>
        <w:tabs>
          <w:tab w:val="left" w:pos="341"/>
        </w:tabs>
        <w:ind w:left="380" w:hanging="380"/>
        <w:jc w:val="both"/>
      </w:pPr>
      <w:r>
        <w:t xml:space="preserve">Wykonawca zobowiązuję się do wykonania robót budowlanych będących Przedmiotem Umowy zgodnie z dokumentacją, o której mowa w §1 Umowy, postanowieniami niniejszej Umowy, </w:t>
      </w:r>
      <w:proofErr w:type="spellStart"/>
      <w:r>
        <w:t>STWiORB</w:t>
      </w:r>
      <w:proofErr w:type="spellEnd"/>
      <w:r>
        <w:t xml:space="preserve"> zasadami wiedzy i sztuki budowlanej, obowiązującymi przepisami prawa, wymaganiami wynikającymi z Polskich Norm i aprobat technicznych oraz wytycznymi i zaleceniami Zamawiającego uzgodnionymi z Wykonawcą w czasie budowy oraz w terminach zgodnych z postanowieniami niniejszej umowy, przy zachowaniu należytej staranności. W przypadku, gdy materiały lub roboty nie będą w pełni zgodne z dokumentacją projektową lub </w:t>
      </w:r>
      <w:proofErr w:type="spellStart"/>
      <w:r>
        <w:t>STWiORB</w:t>
      </w:r>
      <w:proofErr w:type="spellEnd"/>
      <w:r>
        <w:t xml:space="preserve"> i wpłynie to na niezadowalającą jakość elementu budowli, to takie materiały zostaną zastąpione innymi, a elementy budowli będą rozebrane i wykonane ponownie na koszt Wykonawcy.</w:t>
      </w:r>
    </w:p>
    <w:p w14:paraId="41F855E0" w14:textId="77777777" w:rsidR="0061791B" w:rsidRDefault="001F40F7">
      <w:pPr>
        <w:pStyle w:val="Teksttreci0"/>
        <w:numPr>
          <w:ilvl w:val="0"/>
          <w:numId w:val="4"/>
        </w:numPr>
        <w:tabs>
          <w:tab w:val="left" w:pos="341"/>
        </w:tabs>
        <w:ind w:left="380" w:hanging="380"/>
        <w:jc w:val="both"/>
      </w:pPr>
      <w:r>
        <w:t>Wykonawca zapewni odpowiedni zespół pracowników i sprzęt potrzebny do wykonania Przedmiotu Umowy.</w:t>
      </w:r>
    </w:p>
    <w:p w14:paraId="6F034CD0" w14:textId="77777777" w:rsidR="0061791B" w:rsidRDefault="001F40F7">
      <w:pPr>
        <w:pStyle w:val="Teksttreci0"/>
        <w:numPr>
          <w:ilvl w:val="0"/>
          <w:numId w:val="4"/>
        </w:numPr>
        <w:tabs>
          <w:tab w:val="left" w:pos="341"/>
        </w:tabs>
        <w:ind w:left="380" w:hanging="380"/>
        <w:jc w:val="both"/>
      </w:pPr>
      <w:r>
        <w:t>Wykonawca wykona Przedmiot Umowy siłami własnymi lub siłami podwykonawców. Zawarcie przez Wykonawcę umowy o roboty budowlane z podwykonawcą wymaga uprzedniej zgody Zamawiającego, dopełnienia obowiązków zawartych w § 9 oraz dopełnienia procedury określonej w § 17 Umowy.</w:t>
      </w:r>
    </w:p>
    <w:p w14:paraId="6CA6AA9E" w14:textId="77777777" w:rsidR="0061791B" w:rsidDel="002E103B" w:rsidRDefault="001F40F7">
      <w:pPr>
        <w:pStyle w:val="Teksttreci0"/>
        <w:numPr>
          <w:ilvl w:val="0"/>
          <w:numId w:val="4"/>
        </w:numPr>
        <w:tabs>
          <w:tab w:val="left" w:pos="341"/>
        </w:tabs>
        <w:spacing w:after="140"/>
        <w:ind w:left="380" w:hanging="380"/>
        <w:jc w:val="both"/>
        <w:rPr>
          <w:del w:id="13" w:author="JW Kancelaria" w:date="2025-05-21T16:36:00Z"/>
        </w:rPr>
      </w:pPr>
      <w:r>
        <w:t>Wykonawca odpowiada za działania i zaniechania Podwykonawców lub dalszych Podwykonawców związane z realizacją niniejszej umowy jak za swoje własne.</w:t>
      </w:r>
    </w:p>
    <w:p w14:paraId="50EC4E55" w14:textId="77777777" w:rsidR="001F40F7" w:rsidRDefault="001F40F7">
      <w:pPr>
        <w:pStyle w:val="Teksttreci0"/>
        <w:numPr>
          <w:ilvl w:val="0"/>
          <w:numId w:val="4"/>
        </w:numPr>
        <w:tabs>
          <w:tab w:val="left" w:pos="341"/>
        </w:tabs>
        <w:spacing w:after="140"/>
        <w:ind w:left="380" w:hanging="380"/>
        <w:jc w:val="both"/>
        <w:rPr>
          <w:ins w:id="14" w:author="JW Kancelaria" w:date="2025-05-21T16:18:00Z"/>
        </w:rPr>
        <w:pPrChange w:id="15" w:author="JW Kancelaria" w:date="2025-05-21T16:36:00Z">
          <w:pPr>
            <w:pStyle w:val="Nagwek20"/>
            <w:keepNext/>
            <w:keepLines/>
            <w:spacing w:after="0" w:line="360" w:lineRule="auto"/>
          </w:pPr>
        </w:pPrChange>
      </w:pPr>
      <w:bookmarkStart w:id="16" w:name="bookmark20"/>
    </w:p>
    <w:p w14:paraId="1485F21E" w14:textId="77777777" w:rsidR="0061791B" w:rsidRDefault="001F40F7">
      <w:pPr>
        <w:pStyle w:val="Nagwek20"/>
        <w:keepNext/>
        <w:keepLines/>
        <w:spacing w:after="0" w:line="360" w:lineRule="auto"/>
      </w:pPr>
      <w:r>
        <w:t>TERMIN REALIZACJI</w:t>
      </w:r>
      <w:bookmarkEnd w:id="16"/>
    </w:p>
    <w:p w14:paraId="71A61734" w14:textId="77777777" w:rsidR="0061791B" w:rsidRDefault="0061791B">
      <w:pPr>
        <w:pStyle w:val="Teksttreci0"/>
        <w:numPr>
          <w:ilvl w:val="0"/>
          <w:numId w:val="3"/>
        </w:numPr>
        <w:spacing w:after="140" w:line="331" w:lineRule="auto"/>
        <w:jc w:val="center"/>
        <w:rPr>
          <w:sz w:val="24"/>
          <w:szCs w:val="24"/>
        </w:rPr>
      </w:pPr>
    </w:p>
    <w:p w14:paraId="0BD50979" w14:textId="77777777" w:rsidR="0061791B" w:rsidRDefault="001F40F7">
      <w:pPr>
        <w:jc w:val="center"/>
        <w:rPr>
          <w:sz w:val="2"/>
          <w:szCs w:val="2"/>
        </w:rPr>
      </w:pPr>
      <w:r>
        <w:rPr>
          <w:noProof/>
          <w:lang w:val="en-US" w:bidi="ar-SA"/>
        </w:rPr>
        <w:drawing>
          <wp:inline distT="0" distB="0" distL="0" distR="0" wp14:anchorId="55DBF4E0" wp14:editId="724E2251">
            <wp:extent cx="6181090" cy="731520"/>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stretch/>
                  </pic:blipFill>
                  <pic:spPr>
                    <a:xfrm>
                      <a:off x="0" y="0"/>
                      <a:ext cx="6181090" cy="731520"/>
                    </a:xfrm>
                    <a:prstGeom prst="rect">
                      <a:avLst/>
                    </a:prstGeom>
                  </pic:spPr>
                </pic:pic>
              </a:graphicData>
            </a:graphic>
          </wp:inline>
        </w:drawing>
      </w:r>
    </w:p>
    <w:p w14:paraId="06D929DF" w14:textId="77777777" w:rsidR="0061791B" w:rsidRDefault="0061791B">
      <w:pPr>
        <w:spacing w:after="79" w:line="1" w:lineRule="exact"/>
      </w:pPr>
    </w:p>
    <w:p w14:paraId="54280B5B" w14:textId="77777777" w:rsidR="0061791B" w:rsidRDefault="001F40F7">
      <w:pPr>
        <w:pStyle w:val="Teksttreci0"/>
        <w:numPr>
          <w:ilvl w:val="0"/>
          <w:numId w:val="5"/>
        </w:numPr>
        <w:tabs>
          <w:tab w:val="left" w:pos="344"/>
        </w:tabs>
        <w:ind w:left="380" w:hanging="380"/>
        <w:jc w:val="both"/>
      </w:pPr>
      <w:r>
        <w:lastRenderedPageBreak/>
        <w:t xml:space="preserve">Wykonawca zobowiązany jest wykonać całość Przedmiotu Umowy w terminie </w:t>
      </w:r>
      <w:r>
        <w:rPr>
          <w:b/>
          <w:bCs/>
        </w:rPr>
        <w:t>do 31.10.2025 r.</w:t>
      </w:r>
      <w:r>
        <w:t>, co zostanie potwierdzone protokołem odbioru końcowego robót podpisanym przez Strony Umowy.</w:t>
      </w:r>
    </w:p>
    <w:p w14:paraId="1F487681" w14:textId="77777777" w:rsidR="0061791B" w:rsidRDefault="001F40F7">
      <w:pPr>
        <w:pStyle w:val="Teksttreci0"/>
        <w:numPr>
          <w:ilvl w:val="0"/>
          <w:numId w:val="5"/>
        </w:numPr>
        <w:tabs>
          <w:tab w:val="left" w:pos="344"/>
        </w:tabs>
        <w:ind w:left="380" w:hanging="380"/>
        <w:jc w:val="both"/>
      </w:pPr>
      <w:r>
        <w:t>Strony zgodnie ustalają, że termin wykonania umowy określony w ust. 1 powyżej obejmuje również okres przeznaczony do dokonania niezbędnych prób i badań kontrolnych oraz zgłoszenia przez Wykonawcę gotowości do przeprowadzenia odbioru końcowego robót.</w:t>
      </w:r>
    </w:p>
    <w:p w14:paraId="39F7018A" w14:textId="77777777" w:rsidR="0061791B" w:rsidRDefault="001F40F7">
      <w:pPr>
        <w:pStyle w:val="Teksttreci0"/>
        <w:numPr>
          <w:ilvl w:val="0"/>
          <w:numId w:val="5"/>
        </w:numPr>
        <w:tabs>
          <w:tab w:val="left" w:pos="344"/>
        </w:tabs>
        <w:spacing w:after="160"/>
        <w:ind w:left="380" w:hanging="380"/>
        <w:jc w:val="both"/>
      </w:pPr>
      <w:r>
        <w:t xml:space="preserve">Termin wykonania całości przedmiotu zamówienia wskazany w ust. 1 może ulec zmianie z przyczyn stanowiących podstawę zmiany umowy zgodnie z art. 454-455 ustawy </w:t>
      </w:r>
      <w:proofErr w:type="spellStart"/>
      <w:r>
        <w:t>Pzp</w:t>
      </w:r>
      <w:proofErr w:type="spellEnd"/>
      <w:r>
        <w:t xml:space="preserve"> oraz treści §16 niniejszej umowy.</w:t>
      </w:r>
    </w:p>
    <w:p w14:paraId="5402DA55" w14:textId="77777777" w:rsidR="0061791B" w:rsidRDefault="001F40F7">
      <w:pPr>
        <w:pStyle w:val="Nagwek20"/>
        <w:keepNext/>
        <w:keepLines/>
        <w:spacing w:after="0" w:line="360" w:lineRule="auto"/>
      </w:pPr>
      <w:bookmarkStart w:id="17" w:name="bookmark22"/>
      <w:r>
        <w:t>WYNAGRODZENIE</w:t>
      </w:r>
      <w:bookmarkEnd w:id="17"/>
    </w:p>
    <w:p w14:paraId="0C7EC87F" w14:textId="77777777" w:rsidR="0061791B" w:rsidRDefault="0061791B">
      <w:pPr>
        <w:pStyle w:val="Nagwek20"/>
        <w:keepNext/>
        <w:keepLines/>
        <w:numPr>
          <w:ilvl w:val="0"/>
          <w:numId w:val="3"/>
        </w:numPr>
        <w:spacing w:after="160" w:line="331" w:lineRule="auto"/>
        <w:rPr>
          <w:sz w:val="24"/>
          <w:szCs w:val="24"/>
        </w:rPr>
      </w:pPr>
    </w:p>
    <w:p w14:paraId="76DE6CE7" w14:textId="77777777" w:rsidR="0061791B" w:rsidRDefault="001F40F7">
      <w:pPr>
        <w:pStyle w:val="Teksttreci0"/>
        <w:numPr>
          <w:ilvl w:val="0"/>
          <w:numId w:val="6"/>
        </w:numPr>
        <w:tabs>
          <w:tab w:val="left" w:pos="344"/>
        </w:tabs>
        <w:ind w:left="380" w:hanging="380"/>
        <w:jc w:val="both"/>
      </w:pPr>
      <w:r>
        <w:t xml:space="preserve">Strony ustalają, że za zleconą Wykonawcy realizację przedmiotu umowy określonego w §1 niniejszej umowy, w zakresie i standardzie określonym w dokumentacji technicznej oraz w załącznikach, Zamawiający zapłaci Wykonawcy wynagrodzenie ryczałtowe w łącznej wysokości </w:t>
      </w:r>
      <w:r>
        <w:rPr>
          <w:b/>
          <w:bCs/>
        </w:rPr>
        <w:t xml:space="preserve">netto ... zł </w:t>
      </w:r>
      <w:r>
        <w:t xml:space="preserve">(słownie: ...). Do wynagrodzenia zostanie doliczony podatek VAT, w wysokości obowiązującej w dniu wystawienia faktury. Na dzień zawarcia umowy stawka podatku VAT za realizację przedmiotu zamówienia wynosi ... %, wartość podatku VAT ... zł, wynagrodzenie ryczałtowe w łącznej wysokości </w:t>
      </w:r>
      <w:r>
        <w:rPr>
          <w:b/>
          <w:bCs/>
        </w:rPr>
        <w:t xml:space="preserve">brutto ... zł </w:t>
      </w:r>
      <w:r>
        <w:t>(słownie: ...).</w:t>
      </w:r>
    </w:p>
    <w:p w14:paraId="4E04BFAC" w14:textId="77777777" w:rsidR="0061791B" w:rsidRDefault="001F40F7">
      <w:pPr>
        <w:pStyle w:val="Teksttreci0"/>
        <w:numPr>
          <w:ilvl w:val="0"/>
          <w:numId w:val="6"/>
        </w:numPr>
        <w:tabs>
          <w:tab w:val="left" w:pos="344"/>
        </w:tabs>
        <w:ind w:left="380" w:hanging="380"/>
        <w:jc w:val="both"/>
      </w:pPr>
      <w: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technicznej oraz niniejszej umowie, jak również m.in. koszty wszelkich robót przygotowawczych, porządkowych, organizacji placu budowy wraz z jego późniejszą likwidacją, koszty utrzymania zaplecza budowy, obsługi geodezyjnej i inne.</w:t>
      </w:r>
    </w:p>
    <w:p w14:paraId="2739F6BD" w14:textId="77777777" w:rsidR="0061791B" w:rsidRDefault="001F40F7">
      <w:pPr>
        <w:pStyle w:val="Teksttreci0"/>
        <w:numPr>
          <w:ilvl w:val="0"/>
          <w:numId w:val="6"/>
        </w:numPr>
        <w:tabs>
          <w:tab w:val="left" w:pos="344"/>
        </w:tabs>
        <w:jc w:val="both"/>
      </w:pPr>
      <w:r>
        <w:t>Zamawiający przewiduje następujące dwie płatności:</w:t>
      </w:r>
    </w:p>
    <w:p w14:paraId="75BB6E8C" w14:textId="77777777" w:rsidR="0061791B" w:rsidRDefault="001F40F7">
      <w:pPr>
        <w:pStyle w:val="Teksttreci0"/>
        <w:numPr>
          <w:ilvl w:val="0"/>
          <w:numId w:val="7"/>
        </w:numPr>
        <w:tabs>
          <w:tab w:val="left" w:pos="916"/>
        </w:tabs>
        <w:ind w:left="580"/>
        <w:jc w:val="both"/>
      </w:pPr>
      <w:r>
        <w:rPr>
          <w:u w:val="single"/>
        </w:rPr>
        <w:t>płatność przejściowa na podstawie faktury częściowej w wysokości do 50% wartości zamówienia</w:t>
      </w:r>
      <w:r>
        <w:t xml:space="preserve"> potwierdzonego protokołem odbioru robót po zrealizowaniu zakresu odpowiadającego wartości płatności,</w:t>
      </w:r>
    </w:p>
    <w:p w14:paraId="328CF269" w14:textId="77777777" w:rsidR="0061791B" w:rsidRDefault="001F40F7">
      <w:pPr>
        <w:pStyle w:val="Teksttreci0"/>
        <w:numPr>
          <w:ilvl w:val="0"/>
          <w:numId w:val="7"/>
        </w:numPr>
        <w:tabs>
          <w:tab w:val="left" w:pos="916"/>
        </w:tabs>
        <w:ind w:left="580"/>
        <w:jc w:val="both"/>
      </w:pPr>
      <w:r>
        <w:rPr>
          <w:u w:val="single"/>
        </w:rPr>
        <w:t>na podstawie faktury końcowej w pozostałej części wartości zamówienia</w:t>
      </w:r>
      <w:r>
        <w:t>, po wykonaniu całości przedmiotu zamówienia, potwierdzonego protokołem odbioru robót.</w:t>
      </w:r>
    </w:p>
    <w:p w14:paraId="643C823B" w14:textId="77777777" w:rsidR="001F40F7" w:rsidRDefault="001F40F7" w:rsidP="002E103B">
      <w:pPr>
        <w:pStyle w:val="Teksttreci0"/>
        <w:numPr>
          <w:ilvl w:val="0"/>
          <w:numId w:val="6"/>
        </w:numPr>
        <w:tabs>
          <w:tab w:val="left" w:pos="344"/>
        </w:tabs>
        <w:spacing w:after="160"/>
        <w:ind w:left="380" w:hanging="380"/>
        <w:jc w:val="both"/>
      </w:pPr>
      <w:r>
        <w:rPr>
          <w:b/>
          <w:bCs/>
        </w:rPr>
        <w:t xml:space="preserve">Wypłata wynagrodzenia (w określonych częściach) nastąpi w terminie do 30 dni od dnia podpisania przez strony bezusterkowego protokołu odbioru, odpowiednio częściowego oraz końcowego robót i przedłożenia prawidłowo wystawionej częściowej lub końcowej faktury VAT. </w:t>
      </w:r>
      <w:r>
        <w:t>Fakturę Wykonawca wystawi na Gminę Łubianka w formie papierowej lub fakturę</w:t>
      </w:r>
    </w:p>
    <w:p w14:paraId="005CF458" w14:textId="77777777" w:rsidR="0061791B" w:rsidRDefault="001F40F7">
      <w:pPr>
        <w:jc w:val="center"/>
        <w:rPr>
          <w:sz w:val="2"/>
          <w:szCs w:val="2"/>
        </w:rPr>
      </w:pPr>
      <w:r>
        <w:rPr>
          <w:noProof/>
          <w:lang w:val="en-US" w:bidi="ar-SA"/>
        </w:rPr>
        <w:drawing>
          <wp:inline distT="0" distB="0" distL="0" distR="0" wp14:anchorId="3A8781AD" wp14:editId="7B869440">
            <wp:extent cx="6181090" cy="73152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pic:blipFill>
                  <pic:spPr>
                    <a:xfrm>
                      <a:off x="0" y="0"/>
                      <a:ext cx="6181090" cy="731520"/>
                    </a:xfrm>
                    <a:prstGeom prst="rect">
                      <a:avLst/>
                    </a:prstGeom>
                  </pic:spPr>
                </pic:pic>
              </a:graphicData>
            </a:graphic>
          </wp:inline>
        </w:drawing>
      </w:r>
    </w:p>
    <w:p w14:paraId="09167E75" w14:textId="77777777" w:rsidR="0061791B" w:rsidRDefault="0061791B">
      <w:pPr>
        <w:spacing w:after="79" w:line="1" w:lineRule="exact"/>
      </w:pPr>
    </w:p>
    <w:p w14:paraId="3EFE019B" w14:textId="77777777" w:rsidR="001F40F7" w:rsidRDefault="001F40F7">
      <w:pPr>
        <w:pStyle w:val="Teksttreci0"/>
        <w:ind w:left="380"/>
        <w:jc w:val="both"/>
        <w:rPr>
          <w:ins w:id="18" w:author="JW Kancelaria" w:date="2025-05-21T16:36:00Z"/>
        </w:rPr>
      </w:pPr>
    </w:p>
    <w:p w14:paraId="31907AE1" w14:textId="77777777" w:rsidR="002E103B" w:rsidRDefault="002E103B">
      <w:pPr>
        <w:pStyle w:val="Teksttreci0"/>
        <w:ind w:left="380"/>
        <w:jc w:val="both"/>
        <w:rPr>
          <w:ins w:id="19" w:author="JW Kancelaria" w:date="2025-05-21T16:20:00Z"/>
        </w:rPr>
      </w:pPr>
    </w:p>
    <w:p w14:paraId="0EC6E3A8" w14:textId="77777777" w:rsidR="0061791B" w:rsidRDefault="001F40F7">
      <w:pPr>
        <w:pStyle w:val="Teksttreci0"/>
        <w:ind w:left="380"/>
        <w:jc w:val="both"/>
      </w:pPr>
      <w:r>
        <w:lastRenderedPageBreak/>
        <w:t>ustrukturyzowaną przesłaną drogą elektroniczną, wskazując w niej jednocześnie nr rachunku, na który ma być dokonana płatność wynagrodzenia.</w:t>
      </w:r>
    </w:p>
    <w:p w14:paraId="7F18564E" w14:textId="77777777" w:rsidR="0061791B" w:rsidRDefault="001F40F7">
      <w:pPr>
        <w:pStyle w:val="Teksttreci0"/>
        <w:numPr>
          <w:ilvl w:val="0"/>
          <w:numId w:val="6"/>
        </w:numPr>
        <w:tabs>
          <w:tab w:val="left" w:pos="346"/>
        </w:tabs>
        <w:ind w:left="380" w:hanging="380"/>
        <w:jc w:val="both"/>
      </w:pPr>
      <w:r>
        <w:t>Zamawiający zweryfikuje wystawione faktury pod względem ich zgodności z zawartą umową i protokołem odbioru robót.</w:t>
      </w:r>
    </w:p>
    <w:p w14:paraId="63B3E9F7" w14:textId="77777777" w:rsidR="0061791B" w:rsidRDefault="001F40F7">
      <w:pPr>
        <w:pStyle w:val="Teksttreci0"/>
        <w:numPr>
          <w:ilvl w:val="0"/>
          <w:numId w:val="6"/>
        </w:numPr>
        <w:tabs>
          <w:tab w:val="left" w:pos="346"/>
        </w:tabs>
        <w:ind w:left="380" w:hanging="380"/>
        <w:jc w:val="both"/>
      </w:pPr>
      <w:r>
        <w:t>W przypadku wystąpienia błędów w wystawionej fakturze, Zamawiający wystąpi do Wykonawcy o dokonanie korekty faktury.</w:t>
      </w:r>
    </w:p>
    <w:p w14:paraId="08239DD9" w14:textId="77777777" w:rsidR="0061791B" w:rsidRDefault="001F40F7">
      <w:pPr>
        <w:pStyle w:val="Teksttreci0"/>
        <w:numPr>
          <w:ilvl w:val="0"/>
          <w:numId w:val="6"/>
        </w:numPr>
        <w:tabs>
          <w:tab w:val="left" w:pos="346"/>
        </w:tabs>
        <w:ind w:left="380" w:hanging="380"/>
        <w:jc w:val="both"/>
      </w:pPr>
      <w:r>
        <w:t>Termin płatności faktury końcowej, w sytuacji opisanej w ust. 6, liczony będzie od dnia otrzymania prawidłowo wystawionej korekty faktury.</w:t>
      </w:r>
    </w:p>
    <w:p w14:paraId="596B3DA3" w14:textId="77777777" w:rsidR="0061791B" w:rsidRDefault="001F40F7">
      <w:pPr>
        <w:pStyle w:val="Teksttreci0"/>
        <w:numPr>
          <w:ilvl w:val="0"/>
          <w:numId w:val="6"/>
        </w:numPr>
        <w:tabs>
          <w:tab w:val="left" w:pos="346"/>
        </w:tabs>
        <w:ind w:left="380" w:hanging="380"/>
        <w:jc w:val="both"/>
      </w:pPr>
      <w:r>
        <w:t>Wynagrodzenie, o którym mowa w ust. 1, jest stałe i niezmienne oraz obejmuje wszelkie koszty związane z realizacją przez Wykonawcę Przedmiotu Umowy, wynikające z dokumentacji technicznej. Przedmiar robót ma charakter pomocniczy, w szczególności, jeżeli w przedmiarze robót nie ujęto prac wynikających z dokumentacji technicznej wskazanej w §1, Strony przyjmują, że Wykonawca wykona roboty w zakresie wynikającym z dokumentacji technicznej bez dodatkowego wynagrodzenia.</w:t>
      </w:r>
    </w:p>
    <w:p w14:paraId="02286BB6" w14:textId="77777777" w:rsidR="0061791B" w:rsidRDefault="001F40F7">
      <w:pPr>
        <w:pStyle w:val="Teksttreci0"/>
        <w:numPr>
          <w:ilvl w:val="0"/>
          <w:numId w:val="6"/>
        </w:numPr>
        <w:tabs>
          <w:tab w:val="left" w:pos="346"/>
        </w:tabs>
        <w:ind w:left="380" w:hanging="380"/>
        <w:jc w:val="both"/>
      </w:pPr>
      <w:r>
        <w:t>Niedoszacowanie, pominięcie oraz brak rozpoznania zakresu Przedmiotu Umowy nie może być podstawą do żądania zmiany wynagrodzenia ryczałtowego, o którym mowa w ust. 1.</w:t>
      </w:r>
    </w:p>
    <w:p w14:paraId="63B8E242" w14:textId="77777777" w:rsidR="0061791B" w:rsidRDefault="001F40F7">
      <w:pPr>
        <w:pStyle w:val="Teksttreci0"/>
        <w:numPr>
          <w:ilvl w:val="0"/>
          <w:numId w:val="6"/>
        </w:numPr>
        <w:tabs>
          <w:tab w:val="left" w:pos="404"/>
        </w:tabs>
        <w:ind w:left="380" w:hanging="380"/>
        <w:jc w:val="both"/>
      </w:pPr>
      <w:r>
        <w:t>W przypadku konieczności zaniechania lub niewykonania części zakresu Przedmiotu Umowy objętego dokumentacją techniczną wskazaną w §1, strony przewidują, że wynagrodzenie Wykonawcy ulegnie odpowiednio zmniejszeniu o wartość prac niewykonanych.</w:t>
      </w:r>
    </w:p>
    <w:p w14:paraId="46CCE036" w14:textId="77777777" w:rsidR="0061791B" w:rsidRDefault="001F40F7">
      <w:pPr>
        <w:pStyle w:val="Teksttreci0"/>
        <w:numPr>
          <w:ilvl w:val="0"/>
          <w:numId w:val="6"/>
        </w:numPr>
        <w:tabs>
          <w:tab w:val="left" w:pos="404"/>
        </w:tabs>
        <w:ind w:left="380" w:hanging="380"/>
        <w:jc w:val="both"/>
      </w:pPr>
      <w:r>
        <w:t xml:space="preserve">Strony przewidują możliwość zmiany Umowy poprzez zlecenie wykonania prac nieobjętych dokumentacją techniczną na zasadach określonych w art. 454-455 ustawy </w:t>
      </w:r>
      <w:proofErr w:type="spellStart"/>
      <w:r>
        <w:t>Pzp</w:t>
      </w:r>
      <w:proofErr w:type="spellEnd"/>
      <w:r>
        <w:t xml:space="preserve"> za dodatkowym wynagrodzeniem. Wykonawca nie może wykonywać prac nieobjętych dokumentacją techniczną bez uprzedniej zgody Zamawiającego wyrażonej na piśmie przez osoby umocowane do reprezentowania Zamawiającego - pod rygorem odmowy zapłaty za wykonane prace.</w:t>
      </w:r>
    </w:p>
    <w:p w14:paraId="3CC2471E" w14:textId="77777777" w:rsidR="0061791B" w:rsidRDefault="001F40F7">
      <w:pPr>
        <w:pStyle w:val="Teksttreci0"/>
        <w:numPr>
          <w:ilvl w:val="0"/>
          <w:numId w:val="6"/>
        </w:numPr>
        <w:tabs>
          <w:tab w:val="left" w:pos="404"/>
        </w:tabs>
        <w:ind w:left="380" w:hanging="380"/>
        <w:jc w:val="both"/>
      </w:pPr>
      <w:r>
        <w:t xml:space="preserve">Ewentualne roboty dodatkowe tj. nieobjęte w ogóle dokumentacją techniczną realizowane będą w wyniku zmiany umowy, o których mowa w art. 455 ust. 1 pkt. 1, 3 i 4 oraz ust. 2 ustawy </w:t>
      </w:r>
      <w:proofErr w:type="spellStart"/>
      <w:r>
        <w:t>Pzp</w:t>
      </w:r>
      <w:proofErr w:type="spellEnd"/>
      <w:r>
        <w:t xml:space="preserve">. Powyższe nie dotyczy robót ujętych w którejkolwiek części projektu budowlanego lub wykonawczego, a nieujętych w przedmiarze oraz robót przewidzianych w projekcie, których wykonanie okaże się niezbędne w </w:t>
      </w:r>
      <w:del w:id="20" w:author="JW Kancelaria" w:date="2025-05-21T16:23:00Z">
        <w:r w:rsidDel="00115A45">
          <w:delText xml:space="preserve">większym </w:delText>
        </w:r>
      </w:del>
      <w:ins w:id="21" w:author="JW Kancelaria" w:date="2025-05-21T16:23:00Z">
        <w:r w:rsidR="00115A45">
          <w:t xml:space="preserve">innym </w:t>
        </w:r>
      </w:ins>
      <w:r>
        <w:t>niż zaprojektowany obmiarze - które są objęte ryzykiem wynagrodzenia ryczałtowego.</w:t>
      </w:r>
    </w:p>
    <w:p w14:paraId="042F1907" w14:textId="77777777" w:rsidR="00115A45" w:rsidRDefault="001F40F7" w:rsidP="002E103B">
      <w:pPr>
        <w:pStyle w:val="Teksttreci0"/>
        <w:numPr>
          <w:ilvl w:val="0"/>
          <w:numId w:val="6"/>
        </w:numPr>
        <w:tabs>
          <w:tab w:val="left" w:pos="404"/>
        </w:tabs>
        <w:spacing w:after="40"/>
        <w:ind w:left="380" w:hanging="380"/>
        <w:jc w:val="both"/>
        <w:rPr>
          <w:ins w:id="22" w:author="JW Kancelaria" w:date="2025-05-21T16:37:00Z"/>
        </w:rPr>
      </w:pPr>
      <w:r>
        <w:t>Rozpoczęcie wykonywania robót dodatkowych nieujętych w dokumentacji technicznej może nastąpić jedynie na podstawie protokołu konieczności, potwierdzonego przez Zamawiającego oraz zawarciu stosownej zmiany do umowy. Bez zatwierdzenia protokołu konieczności przez Zamawiającego oraz zawarcia stosownej zmiany do umowy Wykonawca nie może rozpocząć wykonywania robót dodatkowych.</w:t>
      </w:r>
    </w:p>
    <w:p w14:paraId="1DDFCDD4" w14:textId="77777777" w:rsidR="002E103B" w:rsidRDefault="002E103B">
      <w:pPr>
        <w:pStyle w:val="Teksttreci0"/>
        <w:tabs>
          <w:tab w:val="left" w:pos="404"/>
        </w:tabs>
        <w:spacing w:after="40"/>
        <w:ind w:left="380"/>
        <w:jc w:val="both"/>
        <w:rPr>
          <w:ins w:id="23" w:author="JW Kancelaria" w:date="2025-05-21T16:37:00Z"/>
        </w:rPr>
        <w:pPrChange w:id="24" w:author="JW Kancelaria" w:date="2025-05-21T16:37:00Z">
          <w:pPr>
            <w:pStyle w:val="Teksttreci0"/>
            <w:numPr>
              <w:numId w:val="6"/>
            </w:numPr>
            <w:tabs>
              <w:tab w:val="left" w:pos="404"/>
            </w:tabs>
            <w:spacing w:after="40"/>
            <w:ind w:left="380"/>
            <w:jc w:val="both"/>
          </w:pPr>
        </w:pPrChange>
      </w:pPr>
    </w:p>
    <w:p w14:paraId="2DE7FEE8" w14:textId="77777777" w:rsidR="002E103B" w:rsidRDefault="002E103B">
      <w:pPr>
        <w:pStyle w:val="Teksttreci0"/>
        <w:tabs>
          <w:tab w:val="left" w:pos="404"/>
        </w:tabs>
        <w:spacing w:after="40"/>
        <w:ind w:left="380"/>
        <w:jc w:val="both"/>
        <w:pPrChange w:id="25" w:author="JW Kancelaria" w:date="2025-05-21T16:37:00Z">
          <w:pPr>
            <w:pStyle w:val="Teksttreci0"/>
            <w:numPr>
              <w:numId w:val="6"/>
            </w:numPr>
            <w:tabs>
              <w:tab w:val="left" w:pos="404"/>
            </w:tabs>
            <w:spacing w:after="40"/>
            <w:ind w:left="380"/>
            <w:jc w:val="both"/>
          </w:pPr>
        </w:pPrChange>
      </w:pPr>
    </w:p>
    <w:p w14:paraId="382AC94C" w14:textId="77777777" w:rsidR="0061791B" w:rsidRDefault="001F40F7">
      <w:pPr>
        <w:jc w:val="center"/>
        <w:rPr>
          <w:sz w:val="2"/>
          <w:szCs w:val="2"/>
        </w:rPr>
      </w:pPr>
      <w:r>
        <w:rPr>
          <w:noProof/>
          <w:lang w:val="en-US" w:bidi="ar-SA"/>
        </w:rPr>
        <w:drawing>
          <wp:inline distT="0" distB="0" distL="0" distR="0" wp14:anchorId="74F2433F" wp14:editId="0D0ACC97">
            <wp:extent cx="6181090" cy="731520"/>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stretch/>
                  </pic:blipFill>
                  <pic:spPr>
                    <a:xfrm>
                      <a:off x="0" y="0"/>
                      <a:ext cx="6181090" cy="731520"/>
                    </a:xfrm>
                    <a:prstGeom prst="rect">
                      <a:avLst/>
                    </a:prstGeom>
                  </pic:spPr>
                </pic:pic>
              </a:graphicData>
            </a:graphic>
          </wp:inline>
        </w:drawing>
      </w:r>
    </w:p>
    <w:p w14:paraId="5C79393B" w14:textId="77777777" w:rsidR="0061791B" w:rsidRDefault="0061791B">
      <w:pPr>
        <w:spacing w:after="79" w:line="1" w:lineRule="exact"/>
      </w:pPr>
    </w:p>
    <w:p w14:paraId="3195775C" w14:textId="77777777" w:rsidR="0061791B" w:rsidRDefault="001F40F7">
      <w:pPr>
        <w:pStyle w:val="Teksttreci0"/>
        <w:numPr>
          <w:ilvl w:val="0"/>
          <w:numId w:val="6"/>
        </w:numPr>
        <w:tabs>
          <w:tab w:val="left" w:pos="404"/>
        </w:tabs>
        <w:ind w:left="380" w:hanging="380"/>
        <w:jc w:val="both"/>
      </w:pPr>
      <w:r>
        <w:lastRenderedPageBreak/>
        <w:t>Bez uprzedniej zgody Zamawiającego, roboty dodatkowe mogą być wykonywane jedynie te niezbędne i konieczne ze względu na bezpieczeństwo lub konieczność zapobieżenia awarii.</w:t>
      </w:r>
    </w:p>
    <w:p w14:paraId="4E10BF9D" w14:textId="77777777" w:rsidR="0061791B" w:rsidRDefault="001F40F7">
      <w:pPr>
        <w:pStyle w:val="Teksttreci0"/>
        <w:numPr>
          <w:ilvl w:val="0"/>
          <w:numId w:val="6"/>
        </w:numPr>
        <w:tabs>
          <w:tab w:val="left" w:pos="404"/>
        </w:tabs>
        <w:ind w:left="380" w:hanging="380"/>
        <w:jc w:val="both"/>
      </w:pPr>
      <w:r>
        <w:t>Spisany przez Strony protokół konieczności zawierający zakres robót, stanowić będzie podstawę do zawarcia aneksu do umowy. Roboty nie ujęte w protokole konieczności nie podlegają zapłacie.</w:t>
      </w:r>
    </w:p>
    <w:p w14:paraId="7393D6E7" w14:textId="77777777" w:rsidR="0061791B" w:rsidRDefault="001F40F7">
      <w:pPr>
        <w:pStyle w:val="Teksttreci0"/>
        <w:numPr>
          <w:ilvl w:val="0"/>
          <w:numId w:val="6"/>
        </w:numPr>
        <w:tabs>
          <w:tab w:val="left" w:pos="404"/>
        </w:tabs>
        <w:spacing w:after="160"/>
        <w:ind w:left="380" w:hanging="380"/>
        <w:jc w:val="both"/>
      </w:pPr>
      <w:r>
        <w:t>Wszelkie składniki dotyczące ustalania cen, przyjęte przez Wykonawcę do wyceny oferty na realizację Przedmiot</w:t>
      </w:r>
      <w:ins w:id="26" w:author="JW Kancelaria" w:date="2025-05-21T16:24:00Z">
        <w:r w:rsidR="00115A45">
          <w:t>u</w:t>
        </w:r>
      </w:ins>
      <w:r>
        <w:t xml:space="preserve">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9A85934" w14:textId="77777777" w:rsidR="0061791B" w:rsidRDefault="0061791B">
      <w:pPr>
        <w:pStyle w:val="Nagwek20"/>
        <w:keepNext/>
        <w:keepLines/>
        <w:numPr>
          <w:ilvl w:val="0"/>
          <w:numId w:val="3"/>
        </w:numPr>
        <w:spacing w:after="160" w:line="331" w:lineRule="auto"/>
        <w:rPr>
          <w:sz w:val="24"/>
          <w:szCs w:val="24"/>
        </w:rPr>
      </w:pPr>
    </w:p>
    <w:p w14:paraId="1A72C7FB" w14:textId="77777777" w:rsidR="0061791B" w:rsidRDefault="001F40F7">
      <w:pPr>
        <w:pStyle w:val="Teksttreci0"/>
        <w:numPr>
          <w:ilvl w:val="0"/>
          <w:numId w:val="8"/>
        </w:numPr>
        <w:tabs>
          <w:tab w:val="left" w:pos="342"/>
        </w:tabs>
        <w:ind w:left="380" w:hanging="380"/>
        <w:jc w:val="both"/>
      </w:pPr>
      <w:r>
        <w:t>W sytuacji gdy Wykonawca wykonywał Przedmiot Umowy przy udziale podwykonawcy(ów), wówczas jest on zobowiązany dołączyć do faktury końcowej o której mowa w § 4, potwierdzenia zapłaty wynagrodzenia podwykonawcom oraz ich oświadczenia, że Wykonawca nie ma w stosunku do niego (nich) żadnych zobowiązań wynikających z tytułu realizacji Przedmiotu Umowy i w związku z tym podwykonawca(-y) nie będzie zgłaszał żadnych roszczeń z tego tytułu względem Zamawiającego.</w:t>
      </w:r>
    </w:p>
    <w:p w14:paraId="406EA27A" w14:textId="04532F3E" w:rsidR="0061791B" w:rsidRDefault="001F40F7">
      <w:pPr>
        <w:pStyle w:val="Teksttreci0"/>
        <w:numPr>
          <w:ilvl w:val="0"/>
          <w:numId w:val="8"/>
        </w:numPr>
        <w:tabs>
          <w:tab w:val="left" w:pos="342"/>
        </w:tabs>
        <w:ind w:left="380" w:hanging="380"/>
        <w:jc w:val="both"/>
      </w:pPr>
      <w:r>
        <w:t>Za datę zapłaty ustala się dzień</w:t>
      </w:r>
      <w:ins w:id="27" w:author="JW Kancelaria" w:date="2025-05-21T16:25:00Z">
        <w:r w:rsidR="00115A45">
          <w:t xml:space="preserve"> obciążenia rachunku </w:t>
        </w:r>
      </w:ins>
      <w:del w:id="28" w:author="JW Kancelaria" w:date="2025-05-21T16:25:00Z">
        <w:r w:rsidDel="00115A45">
          <w:delText>, w którym</w:delText>
        </w:r>
      </w:del>
      <w:r>
        <w:t xml:space="preserve"> </w:t>
      </w:r>
      <w:ins w:id="29" w:author="JW Kancelaria" w:date="2025-05-21T21:33:00Z">
        <w:r w:rsidR="002D7698">
          <w:t xml:space="preserve">bankowego </w:t>
        </w:r>
      </w:ins>
      <w:r>
        <w:t>Zamawiając</w:t>
      </w:r>
      <w:ins w:id="30" w:author="JW Kancelaria" w:date="2025-05-21T16:25:00Z">
        <w:r w:rsidR="00115A45">
          <w:t>ego.</w:t>
        </w:r>
      </w:ins>
      <w:del w:id="31" w:author="JW Kancelaria" w:date="2025-05-21T16:25:00Z">
        <w:r w:rsidDel="00115A45">
          <w:delText>y</w:delText>
        </w:r>
      </w:del>
      <w:r>
        <w:t xml:space="preserve"> </w:t>
      </w:r>
      <w:del w:id="32" w:author="JW Kancelaria" w:date="2025-05-21T16:26:00Z">
        <w:r w:rsidDel="00115A45">
          <w:delText>wyda swojemu bankowi polecenie przelewu</w:delText>
        </w:r>
      </w:del>
      <w:del w:id="33" w:author="JW Kancelaria" w:date="2025-05-21T16:25:00Z">
        <w:r w:rsidDel="00115A45">
          <w:delText>.</w:delText>
        </w:r>
      </w:del>
    </w:p>
    <w:p w14:paraId="6F5C084C" w14:textId="77777777" w:rsidR="0061791B" w:rsidRDefault="001F40F7">
      <w:pPr>
        <w:pStyle w:val="Teksttreci0"/>
        <w:numPr>
          <w:ilvl w:val="0"/>
          <w:numId w:val="8"/>
        </w:numPr>
        <w:tabs>
          <w:tab w:val="left" w:pos="342"/>
        </w:tabs>
        <w:ind w:left="380" w:hanging="380"/>
        <w:jc w:val="both"/>
      </w:pPr>
      <w:r>
        <w:t>Zamawiający ma prawo potrącania z wynagrodzenia Wykonawcy wszelkich</w:t>
      </w:r>
      <w:ins w:id="34" w:author="JW Kancelaria" w:date="2025-05-21T16:26:00Z">
        <w:r w:rsidR="00115A45">
          <w:t xml:space="preserve"> wymagalnych               i niespornych </w:t>
        </w:r>
      </w:ins>
      <w:r>
        <w:t xml:space="preserve"> należności powstałych w związku z realizacją niniejszej umowy.</w:t>
      </w:r>
    </w:p>
    <w:p w14:paraId="38B72D9E" w14:textId="77777777" w:rsidR="0061791B" w:rsidRDefault="001F40F7">
      <w:pPr>
        <w:pStyle w:val="Teksttreci0"/>
        <w:numPr>
          <w:ilvl w:val="0"/>
          <w:numId w:val="8"/>
        </w:numPr>
        <w:tabs>
          <w:tab w:val="left" w:pos="342"/>
        </w:tabs>
        <w:ind w:left="380" w:hanging="380"/>
        <w:jc w:val="both"/>
      </w:pPr>
      <w:r>
        <w:t>Wykonawca nie może zbywać na rzecz osób trzecich wierzytelności powstałych w związku z realizacją niniejszej umowy, bez pisemnej zgody Zamawiającego. Cesja wierzytelności lub czynność wywołująca podobne skutki dokonane bez pisemnej zgody Zamawiającego, są względem Zamawiającego bezskuteczne.</w:t>
      </w:r>
    </w:p>
    <w:p w14:paraId="665DD05A" w14:textId="77777777" w:rsidR="0061791B" w:rsidRDefault="001F40F7">
      <w:pPr>
        <w:pStyle w:val="Teksttreci0"/>
        <w:numPr>
          <w:ilvl w:val="0"/>
          <w:numId w:val="8"/>
        </w:numPr>
        <w:tabs>
          <w:tab w:val="left" w:pos="342"/>
        </w:tabs>
        <w:jc w:val="both"/>
      </w:pPr>
      <w:r>
        <w:t>Wykonawca oświadcza, że rachunek wskazany na fakturze:</w:t>
      </w:r>
    </w:p>
    <w:p w14:paraId="380EF140" w14:textId="77777777" w:rsidR="0061791B" w:rsidRDefault="001F40F7">
      <w:pPr>
        <w:pStyle w:val="Teksttreci0"/>
        <w:numPr>
          <w:ilvl w:val="0"/>
          <w:numId w:val="9"/>
        </w:numPr>
        <w:tabs>
          <w:tab w:val="left" w:pos="711"/>
        </w:tabs>
        <w:ind w:firstLine="380"/>
        <w:jc w:val="both"/>
      </w:pPr>
      <w:r>
        <w:t>jest rachunkiem umożliwiającym płatność w ramach mechanizmu podzielonej płatności;</w:t>
      </w:r>
    </w:p>
    <w:p w14:paraId="3049F4F3" w14:textId="77777777" w:rsidR="0061791B" w:rsidRDefault="001F40F7">
      <w:pPr>
        <w:pStyle w:val="Teksttreci0"/>
        <w:numPr>
          <w:ilvl w:val="0"/>
          <w:numId w:val="9"/>
        </w:numPr>
        <w:tabs>
          <w:tab w:val="left" w:pos="711"/>
        </w:tabs>
        <w:ind w:left="740" w:hanging="360"/>
        <w:jc w:val="both"/>
      </w:pPr>
      <w:r>
        <w:t>jest rachunkiem znajdującym się w elektronicznym wykazie podmiotów prowadzonym od 01 września 2019 r. przez Szefa Krajowej Administracji Skarbowej, o którym mowa w ustawie o podatku od towarów i usług.</w:t>
      </w:r>
    </w:p>
    <w:p w14:paraId="2046D9CF" w14:textId="77777777" w:rsidR="00115A45" w:rsidRDefault="001F40F7" w:rsidP="002E103B">
      <w:pPr>
        <w:pStyle w:val="Teksttreci0"/>
        <w:numPr>
          <w:ilvl w:val="0"/>
          <w:numId w:val="8"/>
        </w:numPr>
        <w:tabs>
          <w:tab w:val="left" w:pos="342"/>
        </w:tabs>
        <w:spacing w:after="120"/>
        <w:ind w:left="380" w:hanging="380"/>
        <w:jc w:val="both"/>
      </w:pPr>
      <w: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w:t>
      </w:r>
    </w:p>
    <w:p w14:paraId="591E9145" w14:textId="77777777" w:rsidR="0061791B" w:rsidRDefault="001F40F7">
      <w:pPr>
        <w:jc w:val="center"/>
        <w:rPr>
          <w:sz w:val="2"/>
          <w:szCs w:val="2"/>
        </w:rPr>
      </w:pPr>
      <w:r>
        <w:rPr>
          <w:noProof/>
          <w:lang w:val="en-US" w:bidi="ar-SA"/>
        </w:rPr>
        <w:drawing>
          <wp:inline distT="0" distB="0" distL="0" distR="0" wp14:anchorId="72576457" wp14:editId="1DB1533F">
            <wp:extent cx="6181090" cy="731520"/>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0"/>
                    <a:stretch/>
                  </pic:blipFill>
                  <pic:spPr>
                    <a:xfrm>
                      <a:off x="0" y="0"/>
                      <a:ext cx="6181090" cy="731520"/>
                    </a:xfrm>
                    <a:prstGeom prst="rect">
                      <a:avLst/>
                    </a:prstGeom>
                  </pic:spPr>
                </pic:pic>
              </a:graphicData>
            </a:graphic>
          </wp:inline>
        </w:drawing>
      </w:r>
    </w:p>
    <w:p w14:paraId="04B7F151" w14:textId="77777777" w:rsidR="0061791B" w:rsidRDefault="0061791B">
      <w:pPr>
        <w:spacing w:after="79" w:line="1" w:lineRule="exact"/>
      </w:pPr>
    </w:p>
    <w:p w14:paraId="1FB15D76" w14:textId="77777777" w:rsidR="00115A45" w:rsidRDefault="00115A45">
      <w:pPr>
        <w:pStyle w:val="Teksttreci0"/>
        <w:spacing w:after="160"/>
        <w:ind w:left="380"/>
        <w:jc w:val="both"/>
        <w:rPr>
          <w:ins w:id="35" w:author="JW Kancelaria" w:date="2025-05-21T16:37:00Z"/>
        </w:rPr>
      </w:pPr>
    </w:p>
    <w:p w14:paraId="725B31B6" w14:textId="77777777" w:rsidR="002E103B" w:rsidRDefault="002E103B">
      <w:pPr>
        <w:pStyle w:val="Teksttreci0"/>
        <w:spacing w:after="160"/>
        <w:ind w:left="380"/>
        <w:jc w:val="both"/>
        <w:rPr>
          <w:ins w:id="36" w:author="JW Kancelaria" w:date="2025-05-21T16:27:00Z"/>
        </w:rPr>
      </w:pPr>
    </w:p>
    <w:p w14:paraId="2F8EF5A6" w14:textId="77777777" w:rsidR="0061791B" w:rsidRDefault="001F40F7">
      <w:pPr>
        <w:pStyle w:val="Teksttreci0"/>
        <w:spacing w:after="160"/>
        <w:ind w:left="380"/>
        <w:jc w:val="both"/>
      </w:pPr>
      <w:r>
        <w:lastRenderedPageBreak/>
        <w:t>Wykonawcy podstawy do żądania od Zamawiającego jakichkolwiek odsetek/odszkodowań lub innych roszczeń z tytułu dokonania nieterminowej płatności.</w:t>
      </w:r>
    </w:p>
    <w:p w14:paraId="1A72B5C0" w14:textId="77777777" w:rsidR="0061791B" w:rsidRDefault="001F40F7">
      <w:pPr>
        <w:pStyle w:val="Teksttreci0"/>
        <w:jc w:val="center"/>
      </w:pPr>
      <w:r>
        <w:rPr>
          <w:b/>
          <w:bCs/>
        </w:rPr>
        <w:t>OBOWIĄZKI ZAMAWIAJĄCEGO</w:t>
      </w:r>
    </w:p>
    <w:p w14:paraId="3DB3556D" w14:textId="77777777" w:rsidR="0061791B" w:rsidRDefault="0061791B">
      <w:pPr>
        <w:pStyle w:val="Teksttreci0"/>
        <w:numPr>
          <w:ilvl w:val="0"/>
          <w:numId w:val="3"/>
        </w:numPr>
        <w:spacing w:after="160" w:line="331" w:lineRule="auto"/>
        <w:jc w:val="center"/>
        <w:rPr>
          <w:sz w:val="24"/>
          <w:szCs w:val="24"/>
        </w:rPr>
      </w:pPr>
    </w:p>
    <w:p w14:paraId="23E105CD" w14:textId="77777777" w:rsidR="0061791B" w:rsidRDefault="001F40F7">
      <w:pPr>
        <w:pStyle w:val="Teksttreci0"/>
        <w:jc w:val="both"/>
      </w:pPr>
      <w:r>
        <w:t>Zamawiający zobowiązany jest do:</w:t>
      </w:r>
    </w:p>
    <w:p w14:paraId="0AA83CBA" w14:textId="77777777" w:rsidR="0061791B" w:rsidRDefault="001F40F7">
      <w:pPr>
        <w:pStyle w:val="Teksttreci0"/>
        <w:numPr>
          <w:ilvl w:val="0"/>
          <w:numId w:val="10"/>
        </w:numPr>
        <w:tabs>
          <w:tab w:val="left" w:pos="735"/>
        </w:tabs>
        <w:ind w:left="740" w:hanging="360"/>
        <w:jc w:val="both"/>
      </w:pPr>
      <w:r>
        <w:t>Przekazania 1 kompletu dokumentacji, co nastąpi w terminie 14 dni od dnia podpisania Umowy;</w:t>
      </w:r>
    </w:p>
    <w:p w14:paraId="732E6856" w14:textId="77777777" w:rsidR="0061791B" w:rsidRDefault="001F40F7">
      <w:pPr>
        <w:pStyle w:val="Teksttreci0"/>
        <w:numPr>
          <w:ilvl w:val="0"/>
          <w:numId w:val="10"/>
        </w:numPr>
        <w:tabs>
          <w:tab w:val="left" w:pos="744"/>
        </w:tabs>
        <w:ind w:left="740" w:hanging="360"/>
        <w:jc w:val="both"/>
      </w:pPr>
      <w:r>
        <w:t xml:space="preserve">Przekazania placu budowy Wykonawcy w terminie </w:t>
      </w:r>
      <w:del w:id="37" w:author="JW Kancelaria" w:date="2025-05-21T16:28:00Z">
        <w:r w:rsidDel="00115A45">
          <w:delText xml:space="preserve">uzgodnionym </w:delText>
        </w:r>
      </w:del>
      <w:ins w:id="38" w:author="JW Kancelaria" w:date="2025-05-21T16:28:00Z">
        <w:r w:rsidR="00115A45">
          <w:t xml:space="preserve">wyznaczonym </w:t>
        </w:r>
      </w:ins>
      <w:r>
        <w:t xml:space="preserve">przez </w:t>
      </w:r>
      <w:del w:id="39" w:author="JW Kancelaria" w:date="2025-05-21T16:28:00Z">
        <w:r w:rsidDel="00115A45">
          <w:delText>Strony</w:delText>
        </w:r>
      </w:del>
      <w:ins w:id="40" w:author="JW Kancelaria" w:date="2025-05-21T16:28:00Z">
        <w:r w:rsidR="00115A45">
          <w:t>Wykonawcę</w:t>
        </w:r>
      </w:ins>
      <w:r>
        <w:t>. Wykonawca uzgodni z Zamawiającym organizację placu budowy;</w:t>
      </w:r>
    </w:p>
    <w:p w14:paraId="566590FE" w14:textId="77777777" w:rsidR="0061791B" w:rsidRDefault="001F40F7">
      <w:pPr>
        <w:pStyle w:val="Teksttreci0"/>
        <w:numPr>
          <w:ilvl w:val="0"/>
          <w:numId w:val="10"/>
        </w:numPr>
        <w:tabs>
          <w:tab w:val="left" w:pos="740"/>
        </w:tabs>
        <w:ind w:left="740" w:hanging="360"/>
        <w:jc w:val="both"/>
      </w:pPr>
      <w:r>
        <w:t>Niezwłocznego informowania Wykonawcy o rezygnacji z części robót lub wprowadzenia robót dodatkowych i zamiennych, jak również zmianach technologii;</w:t>
      </w:r>
    </w:p>
    <w:p w14:paraId="117853E4" w14:textId="77777777" w:rsidR="0061791B" w:rsidRDefault="001F40F7">
      <w:pPr>
        <w:pStyle w:val="Teksttreci0"/>
        <w:numPr>
          <w:ilvl w:val="0"/>
          <w:numId w:val="10"/>
        </w:numPr>
        <w:tabs>
          <w:tab w:val="left" w:pos="744"/>
        </w:tabs>
        <w:ind w:firstLine="380"/>
        <w:jc w:val="both"/>
      </w:pPr>
      <w:r>
        <w:t>Dokonania odbioru końcowego robót;</w:t>
      </w:r>
    </w:p>
    <w:p w14:paraId="50370FB8" w14:textId="77777777" w:rsidR="0061791B" w:rsidRDefault="001F40F7">
      <w:pPr>
        <w:pStyle w:val="Teksttreci0"/>
        <w:numPr>
          <w:ilvl w:val="0"/>
          <w:numId w:val="10"/>
        </w:numPr>
        <w:tabs>
          <w:tab w:val="left" w:pos="740"/>
        </w:tabs>
        <w:spacing w:after="160"/>
        <w:ind w:firstLine="380"/>
        <w:jc w:val="both"/>
      </w:pPr>
      <w:r>
        <w:t>Wypłacania Wykonawcy wynagrodzenia w terminie i na warunkach określonych Umową.</w:t>
      </w:r>
    </w:p>
    <w:p w14:paraId="6B62E107" w14:textId="77777777" w:rsidR="0061791B" w:rsidRDefault="001F40F7">
      <w:pPr>
        <w:pStyle w:val="Teksttreci0"/>
        <w:jc w:val="center"/>
      </w:pPr>
      <w:r>
        <w:rPr>
          <w:b/>
          <w:bCs/>
        </w:rPr>
        <w:t>OBOWIĄZKI WYKONAWCY</w:t>
      </w:r>
    </w:p>
    <w:p w14:paraId="4B5FCBEB" w14:textId="77777777" w:rsidR="0061791B" w:rsidRDefault="0061791B">
      <w:pPr>
        <w:pStyle w:val="Teksttreci0"/>
        <w:numPr>
          <w:ilvl w:val="0"/>
          <w:numId w:val="3"/>
        </w:numPr>
        <w:spacing w:after="160" w:line="331" w:lineRule="auto"/>
        <w:jc w:val="center"/>
        <w:rPr>
          <w:sz w:val="24"/>
          <w:szCs w:val="24"/>
        </w:rPr>
      </w:pPr>
    </w:p>
    <w:p w14:paraId="351ED24F" w14:textId="77777777" w:rsidR="0061791B" w:rsidRDefault="001F40F7">
      <w:pPr>
        <w:pStyle w:val="Teksttreci0"/>
        <w:numPr>
          <w:ilvl w:val="0"/>
          <w:numId w:val="11"/>
        </w:numPr>
        <w:tabs>
          <w:tab w:val="left" w:pos="355"/>
        </w:tabs>
        <w:jc w:val="both"/>
      </w:pPr>
      <w:r>
        <w:t>Do obowiązków Wykonawcy należy:</w:t>
      </w:r>
    </w:p>
    <w:p w14:paraId="7A76F5AA" w14:textId="77777777" w:rsidR="0061791B" w:rsidRDefault="001F40F7">
      <w:pPr>
        <w:pStyle w:val="Teksttreci0"/>
        <w:numPr>
          <w:ilvl w:val="0"/>
          <w:numId w:val="12"/>
        </w:numPr>
        <w:tabs>
          <w:tab w:val="left" w:pos="735"/>
        </w:tabs>
        <w:ind w:left="740" w:hanging="360"/>
        <w:jc w:val="both"/>
      </w:pPr>
      <w:r>
        <w:t>Realizacja Przedmiotu Umowy zgodnie z postanowieniami Umowy, tzn. m.in. z przekazaną dokumentacją techniczną, szczegółową specyfikacją techniczną, obowiązującymi przepisami, wskazaniami Zamawiającego, zasadami wiedzy technicznej i sztuki budowlanej;</w:t>
      </w:r>
    </w:p>
    <w:p w14:paraId="40BB7A36" w14:textId="77777777" w:rsidR="0061791B" w:rsidRDefault="001F40F7">
      <w:pPr>
        <w:pStyle w:val="Teksttreci0"/>
        <w:numPr>
          <w:ilvl w:val="0"/>
          <w:numId w:val="12"/>
        </w:numPr>
        <w:tabs>
          <w:tab w:val="left" w:pos="744"/>
        </w:tabs>
        <w:ind w:left="740" w:hanging="360"/>
        <w:jc w:val="both"/>
      </w:pPr>
      <w:r>
        <w:t>Szczegółowe zapoznanie się z przekazaną przez Zamawiającego dokumentacją projektowo- techniczną i w przypadku konieczności dokonania uściśleń, niezwłoczne ich dokonanie z Zamawiającym;</w:t>
      </w:r>
    </w:p>
    <w:p w14:paraId="734C4268" w14:textId="577D8443" w:rsidR="0061791B" w:rsidRDefault="001F40F7">
      <w:pPr>
        <w:pStyle w:val="Teksttreci0"/>
        <w:numPr>
          <w:ilvl w:val="0"/>
          <w:numId w:val="12"/>
        </w:numPr>
        <w:tabs>
          <w:tab w:val="left" w:pos="740"/>
        </w:tabs>
        <w:ind w:left="740" w:hanging="360"/>
        <w:jc w:val="both"/>
      </w:pPr>
      <w:r>
        <w:t>Niezwłoczne powiadomienie Zamawiającego na piśmie o wszystkich zauważonych wadach w doku</w:t>
      </w:r>
      <w:r w:rsidR="00E81CD9">
        <w:t>mentacji projektowo-technicznej</w:t>
      </w:r>
      <w:ins w:id="41" w:author="JW Kancelaria" w:date="2025-05-21T19:00:00Z">
        <w:r w:rsidR="00E81CD9">
          <w:t>;</w:t>
        </w:r>
      </w:ins>
      <w:r>
        <w:t xml:space="preserve"> </w:t>
      </w:r>
      <w:del w:id="42" w:author="JW Kancelaria" w:date="2025-05-21T16:35:00Z">
        <w:r w:rsidDel="002E103B">
          <w:delText>W związku z treścią oświadczenia złożonego przez Wykonawcę w § 1 ust. 4 niniejszej Umowy koszty usunięcia tych wad nie wpływają na wysokość wynagrodzenia określonego w § 4;</w:delText>
        </w:r>
      </w:del>
    </w:p>
    <w:p w14:paraId="4F9C72FC" w14:textId="77777777" w:rsidR="0061791B" w:rsidRDefault="001F40F7">
      <w:pPr>
        <w:pStyle w:val="Teksttreci0"/>
        <w:numPr>
          <w:ilvl w:val="0"/>
          <w:numId w:val="12"/>
        </w:numPr>
        <w:tabs>
          <w:tab w:val="left" w:pos="744"/>
        </w:tabs>
        <w:ind w:firstLine="380"/>
        <w:jc w:val="both"/>
      </w:pPr>
      <w:r>
        <w:t>Zabezpieczenie terenu robót;</w:t>
      </w:r>
    </w:p>
    <w:p w14:paraId="3FF41A45" w14:textId="77777777" w:rsidR="0061791B" w:rsidRDefault="001F40F7">
      <w:pPr>
        <w:pStyle w:val="Teksttreci0"/>
        <w:numPr>
          <w:ilvl w:val="0"/>
          <w:numId w:val="12"/>
        </w:numPr>
        <w:tabs>
          <w:tab w:val="left" w:pos="740"/>
        </w:tabs>
        <w:ind w:left="740" w:hanging="360"/>
        <w:jc w:val="both"/>
      </w:pPr>
      <w:r>
        <w:t>Spełnienie warunków realizacji robót zgodnych z wydanymi uzgodnieniami, opiniami oraz decyzjami administracyjnymi;</w:t>
      </w:r>
    </w:p>
    <w:p w14:paraId="12A0920D" w14:textId="77777777" w:rsidR="0061791B" w:rsidRDefault="001F40F7">
      <w:pPr>
        <w:pStyle w:val="Teksttreci0"/>
        <w:numPr>
          <w:ilvl w:val="0"/>
          <w:numId w:val="12"/>
        </w:numPr>
        <w:tabs>
          <w:tab w:val="left" w:pos="740"/>
        </w:tabs>
        <w:ind w:firstLine="380"/>
        <w:jc w:val="both"/>
      </w:pPr>
      <w:r>
        <w:t>Zamontowanie tablicy informacyjnej wymaganej przez obowiązujące przepisy prawa;</w:t>
      </w:r>
    </w:p>
    <w:p w14:paraId="350FAD0D" w14:textId="77777777" w:rsidR="0061791B" w:rsidRDefault="001F40F7">
      <w:pPr>
        <w:pStyle w:val="Teksttreci0"/>
        <w:numPr>
          <w:ilvl w:val="0"/>
          <w:numId w:val="12"/>
        </w:numPr>
        <w:tabs>
          <w:tab w:val="left" w:pos="740"/>
        </w:tabs>
        <w:spacing w:after="160"/>
        <w:ind w:left="740" w:hanging="360"/>
        <w:jc w:val="both"/>
      </w:pPr>
      <w:r>
        <w:t>Zapewnienie obsady stanowisk kierownika budowy w specjalności instalacyjnej w zakresie sieci, instalacji i urządzeń cieplnych, wentylacyjnych, gazowych, wodociągowych i kanalizacyjnych bez ograniczeń oraz pozostałego nadzoru technicznego przez osoby z odpowiednimi uprawnieniami budowlanymi;</w:t>
      </w:r>
    </w:p>
    <w:p w14:paraId="356EABA2" w14:textId="77777777" w:rsidR="0061791B" w:rsidRDefault="001F40F7">
      <w:pPr>
        <w:jc w:val="center"/>
        <w:rPr>
          <w:sz w:val="2"/>
          <w:szCs w:val="2"/>
        </w:rPr>
      </w:pPr>
      <w:r>
        <w:rPr>
          <w:noProof/>
          <w:lang w:val="en-US" w:bidi="ar-SA"/>
        </w:rPr>
        <w:drawing>
          <wp:inline distT="0" distB="0" distL="0" distR="0" wp14:anchorId="36D35242" wp14:editId="6407748F">
            <wp:extent cx="6181090" cy="731520"/>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0"/>
                    <a:stretch/>
                  </pic:blipFill>
                  <pic:spPr>
                    <a:xfrm>
                      <a:off x="0" y="0"/>
                      <a:ext cx="6181090" cy="731520"/>
                    </a:xfrm>
                    <a:prstGeom prst="rect">
                      <a:avLst/>
                    </a:prstGeom>
                  </pic:spPr>
                </pic:pic>
              </a:graphicData>
            </a:graphic>
          </wp:inline>
        </w:drawing>
      </w:r>
    </w:p>
    <w:p w14:paraId="71BB2C82" w14:textId="77777777" w:rsidR="0061791B" w:rsidRDefault="0061791B">
      <w:pPr>
        <w:spacing w:after="79" w:line="1" w:lineRule="exact"/>
      </w:pPr>
    </w:p>
    <w:p w14:paraId="34A75C15" w14:textId="77777777" w:rsidR="002E103B" w:rsidRDefault="002E103B">
      <w:pPr>
        <w:pStyle w:val="Teksttreci0"/>
        <w:tabs>
          <w:tab w:val="left" w:pos="735"/>
        </w:tabs>
        <w:jc w:val="both"/>
        <w:rPr>
          <w:ins w:id="43" w:author="JW Kancelaria" w:date="2025-05-21T16:37:00Z"/>
        </w:rPr>
        <w:pPrChange w:id="44" w:author="JW Kancelaria" w:date="2025-05-21T16:37:00Z">
          <w:pPr>
            <w:pStyle w:val="Teksttreci0"/>
            <w:numPr>
              <w:numId w:val="12"/>
            </w:numPr>
            <w:tabs>
              <w:tab w:val="left" w:pos="735"/>
            </w:tabs>
            <w:ind w:left="740" w:hanging="360"/>
            <w:jc w:val="both"/>
          </w:pPr>
        </w:pPrChange>
      </w:pPr>
    </w:p>
    <w:p w14:paraId="138457FD" w14:textId="77777777" w:rsidR="002E103B" w:rsidRDefault="002E103B">
      <w:pPr>
        <w:pStyle w:val="Teksttreci0"/>
        <w:tabs>
          <w:tab w:val="left" w:pos="735"/>
        </w:tabs>
        <w:jc w:val="both"/>
        <w:rPr>
          <w:ins w:id="45" w:author="JW Kancelaria" w:date="2025-05-21T16:37:00Z"/>
        </w:rPr>
        <w:pPrChange w:id="46" w:author="JW Kancelaria" w:date="2025-05-21T16:37:00Z">
          <w:pPr>
            <w:pStyle w:val="Teksttreci0"/>
            <w:numPr>
              <w:numId w:val="12"/>
            </w:numPr>
            <w:tabs>
              <w:tab w:val="left" w:pos="735"/>
            </w:tabs>
            <w:ind w:left="740" w:hanging="360"/>
            <w:jc w:val="both"/>
          </w:pPr>
        </w:pPrChange>
      </w:pPr>
    </w:p>
    <w:p w14:paraId="57304DE4" w14:textId="77777777" w:rsidR="002E103B" w:rsidRDefault="002E103B">
      <w:pPr>
        <w:pStyle w:val="Teksttreci0"/>
        <w:tabs>
          <w:tab w:val="left" w:pos="735"/>
        </w:tabs>
        <w:jc w:val="both"/>
        <w:rPr>
          <w:ins w:id="47" w:author="JW Kancelaria" w:date="2025-05-21T16:37:00Z"/>
        </w:rPr>
        <w:pPrChange w:id="48" w:author="JW Kancelaria" w:date="2025-05-21T16:37:00Z">
          <w:pPr>
            <w:pStyle w:val="Teksttreci0"/>
            <w:numPr>
              <w:numId w:val="12"/>
            </w:numPr>
            <w:tabs>
              <w:tab w:val="left" w:pos="735"/>
            </w:tabs>
            <w:ind w:left="740" w:hanging="360"/>
            <w:jc w:val="both"/>
          </w:pPr>
        </w:pPrChange>
      </w:pPr>
    </w:p>
    <w:p w14:paraId="7328FA84" w14:textId="77777777" w:rsidR="0061791B" w:rsidRDefault="001F40F7">
      <w:pPr>
        <w:pStyle w:val="Teksttreci0"/>
        <w:numPr>
          <w:ilvl w:val="0"/>
          <w:numId w:val="12"/>
        </w:numPr>
        <w:tabs>
          <w:tab w:val="left" w:pos="735"/>
        </w:tabs>
        <w:ind w:left="740" w:hanging="360"/>
        <w:jc w:val="both"/>
      </w:pPr>
      <w:r>
        <w:lastRenderedPageBreak/>
        <w:t>Niezwłoczne informowanie Zamawiającego o konieczności wykonania robót dodatkowych, nie</w:t>
      </w:r>
      <w:del w:id="49" w:author="JW Kancelaria" w:date="2025-05-21T16:38:00Z">
        <w:r w:rsidDel="002E103B">
          <w:delText xml:space="preserve"> </w:delText>
        </w:r>
      </w:del>
      <w:r>
        <w:t>objętych dokumentacją projektowo-techniczną, na które nie otrzymał pisemnego zlecenia wykonania od Zamawiającego,</w:t>
      </w:r>
    </w:p>
    <w:p w14:paraId="061FA03A" w14:textId="77777777" w:rsidR="0061791B" w:rsidRDefault="001F40F7">
      <w:pPr>
        <w:pStyle w:val="Teksttreci0"/>
        <w:numPr>
          <w:ilvl w:val="0"/>
          <w:numId w:val="12"/>
        </w:numPr>
        <w:tabs>
          <w:tab w:val="left" w:pos="735"/>
        </w:tabs>
        <w:ind w:left="740" w:hanging="360"/>
        <w:jc w:val="both"/>
      </w:pPr>
      <w:r>
        <w:t>Przestrzeganie wszelkich obowiązków wynikających z przepisów prawa oraz decyzji właściwych władz lokalnych i państwowych;</w:t>
      </w:r>
    </w:p>
    <w:p w14:paraId="065297BB" w14:textId="77777777" w:rsidR="0061791B" w:rsidRDefault="001F40F7">
      <w:pPr>
        <w:pStyle w:val="Teksttreci0"/>
        <w:numPr>
          <w:ilvl w:val="0"/>
          <w:numId w:val="12"/>
        </w:numPr>
        <w:tabs>
          <w:tab w:val="left" w:pos="808"/>
        </w:tabs>
        <w:ind w:left="740" w:hanging="360"/>
        <w:jc w:val="both"/>
      </w:pPr>
      <w:r>
        <w:t>Organizacja zaplecza socjalno-technicznego budowy w rozmiarach koniecznych dla realizacji inwestycji.</w:t>
      </w:r>
    </w:p>
    <w:p w14:paraId="29939F6D" w14:textId="77777777" w:rsidR="0061791B" w:rsidRDefault="001F40F7">
      <w:pPr>
        <w:pStyle w:val="Teksttreci0"/>
        <w:numPr>
          <w:ilvl w:val="0"/>
          <w:numId w:val="12"/>
        </w:numPr>
        <w:tabs>
          <w:tab w:val="left" w:pos="808"/>
        </w:tabs>
        <w:ind w:left="740" w:hanging="360"/>
        <w:jc w:val="both"/>
      </w:pPr>
      <w:r>
        <w:t>Wykonawca poniesie koszty utrzymania tego zaplecza jak również koszty utrzymania i konserwacji wszystkich urządzeń i obiektów tymczasowych na placu budowy (w tym koszty zabezpieczenia oraz ochrony mienia i osób znajdujących się na terenie budowy);</w:t>
      </w:r>
    </w:p>
    <w:p w14:paraId="1F57DECF" w14:textId="77777777" w:rsidR="0061791B" w:rsidRDefault="001F40F7">
      <w:pPr>
        <w:pStyle w:val="Teksttreci0"/>
        <w:numPr>
          <w:ilvl w:val="0"/>
          <w:numId w:val="12"/>
        </w:numPr>
        <w:tabs>
          <w:tab w:val="left" w:pos="808"/>
        </w:tabs>
        <w:ind w:left="740" w:hanging="360"/>
        <w:jc w:val="both"/>
      </w:pPr>
      <w:r>
        <w:t>Terminowego wykonania i przekazania do eksploatacji Przedmiotu Umowy oraz oświadczenia, że roboty ukończone przez niego są całkowicie zgodne z umową i odpowiadają potrzebom, dla których są przewidziane według Umowy;</w:t>
      </w:r>
    </w:p>
    <w:p w14:paraId="090B663F" w14:textId="77777777" w:rsidR="0061791B" w:rsidRDefault="001F40F7">
      <w:pPr>
        <w:pStyle w:val="Teksttreci0"/>
        <w:numPr>
          <w:ilvl w:val="0"/>
          <w:numId w:val="12"/>
        </w:numPr>
        <w:tabs>
          <w:tab w:val="left" w:pos="808"/>
        </w:tabs>
        <w:ind w:left="740" w:hanging="360"/>
        <w:jc w:val="both"/>
      </w:pPr>
      <w:r>
        <w:t>Bezwzględne przestrzeganie przepisów BHP oraz przepisów przeciwpożarowych jak również porządku i czystości na terenie budowy. Wykonawca zobowiązuje się zainstalować na własny koszt oznakowanie całego terenu budowy (lub miejsc, w których mają być prowadzone roboty), informujące i ostrzegające, a związane z realizacją Przedmiotu Umowy. Wykonawca zobowiązuje się do utrzymania terenu budowy, jej zaplecza i dróg dojazdowych w stanie wolnym od przeszkód komunikacyjnych oraz usuwania zbędnych materiałów, odpadów i śmieci, do utrzymania drogi dojazdowej w stałej czystości, własnym kosztem i staraniem;</w:t>
      </w:r>
    </w:p>
    <w:p w14:paraId="155E3776" w14:textId="77777777" w:rsidR="0061791B" w:rsidRDefault="001F40F7">
      <w:pPr>
        <w:pStyle w:val="Teksttreci0"/>
        <w:numPr>
          <w:ilvl w:val="0"/>
          <w:numId w:val="12"/>
        </w:numPr>
        <w:tabs>
          <w:tab w:val="left" w:pos="808"/>
        </w:tabs>
        <w:ind w:left="740" w:hanging="360"/>
        <w:jc w:val="both"/>
      </w:pPr>
      <w:r>
        <w:t>Wykonawca będzie ponosił odpowiedzialność za naruszenie istniejącego wszelkiego rodzaju sieci uzbrojenia terenu i urządzeń podziemnych, naprawa uszkodzonych w wyniku prowadzonych robót urządzeń uzbrojenia podziemnego i nadziemnego -w uzgodnieniu z ich zarządcami;</w:t>
      </w:r>
    </w:p>
    <w:p w14:paraId="5A8262A9" w14:textId="77777777" w:rsidR="0061791B" w:rsidRDefault="001F40F7">
      <w:pPr>
        <w:pStyle w:val="Teksttreci0"/>
        <w:numPr>
          <w:ilvl w:val="0"/>
          <w:numId w:val="12"/>
        </w:numPr>
        <w:tabs>
          <w:tab w:val="left" w:pos="808"/>
        </w:tabs>
        <w:ind w:left="740" w:hanging="360"/>
        <w:jc w:val="both"/>
      </w:pPr>
      <w:r>
        <w:t>Uporządkowanie terenu budowy po zakończeniu robót, zaplecza budowy, jak również terenów sąsiadujących zajętych lub użytkowanych przez Wykonawcę, w tym dokonania na własny koszt renowacji i odtworzenia zniszczonych lub uszkodzonych w wyniku prowadzonych prac obiektów, fragmentów terenu dróg, nawierzchni lub instalacji;</w:t>
      </w:r>
    </w:p>
    <w:p w14:paraId="570FE175" w14:textId="77777777" w:rsidR="0061791B" w:rsidRDefault="001F40F7">
      <w:pPr>
        <w:pStyle w:val="Teksttreci0"/>
        <w:numPr>
          <w:ilvl w:val="0"/>
          <w:numId w:val="12"/>
        </w:numPr>
        <w:tabs>
          <w:tab w:val="left" w:pos="808"/>
        </w:tabs>
        <w:ind w:firstLine="380"/>
        <w:jc w:val="both"/>
      </w:pPr>
      <w:r>
        <w:t>Wykonanie planu BIOZ;</w:t>
      </w:r>
    </w:p>
    <w:p w14:paraId="17492D35" w14:textId="77777777" w:rsidR="0061791B" w:rsidRDefault="001F40F7">
      <w:pPr>
        <w:pStyle w:val="Teksttreci0"/>
        <w:numPr>
          <w:ilvl w:val="0"/>
          <w:numId w:val="12"/>
        </w:numPr>
        <w:tabs>
          <w:tab w:val="left" w:pos="808"/>
        </w:tabs>
        <w:ind w:left="740" w:hanging="360"/>
        <w:jc w:val="both"/>
      </w:pPr>
      <w:r>
        <w:t>W przypadku zniszczenia lub uszkodzenia materiałów robót albo ich części w toku realizacji Przedmiotu Umowy Wykonawca zobowiązany jest w terminie uzgodnionym przez Strony niniejszej Umowy do niezwłocznego dokonania napraw i doprowadzenia robót do stanu poprzedniego na swój koszt;</w:t>
      </w:r>
    </w:p>
    <w:p w14:paraId="6D580CB6" w14:textId="77777777" w:rsidR="0061791B" w:rsidRDefault="001F40F7">
      <w:pPr>
        <w:pStyle w:val="Teksttreci0"/>
        <w:numPr>
          <w:ilvl w:val="0"/>
          <w:numId w:val="12"/>
        </w:numPr>
        <w:tabs>
          <w:tab w:val="left" w:pos="808"/>
        </w:tabs>
        <w:spacing w:after="40"/>
        <w:ind w:left="740" w:hanging="360"/>
        <w:jc w:val="both"/>
        <w:rPr>
          <w:ins w:id="50" w:author="JW Kancelaria" w:date="2025-05-21T16:39:00Z"/>
        </w:rPr>
      </w:pPr>
      <w:r>
        <w:t>Ponoszenia pełnej odpowiedzialności za stosowanie i bezpieczeństwo wszelkich działań prowadzonych na terenie robót i poza nim, a związanych z wykonaniem Przedmiotu Umowy;</w:t>
      </w:r>
    </w:p>
    <w:p w14:paraId="65ECA6BD" w14:textId="77777777" w:rsidR="002E103B" w:rsidRDefault="002E103B">
      <w:pPr>
        <w:pStyle w:val="Teksttreci0"/>
        <w:tabs>
          <w:tab w:val="left" w:pos="808"/>
        </w:tabs>
        <w:spacing w:after="40"/>
        <w:ind w:left="740"/>
        <w:jc w:val="both"/>
        <w:pPrChange w:id="51" w:author="JW Kancelaria" w:date="2025-05-21T16:39:00Z">
          <w:pPr>
            <w:pStyle w:val="Teksttreci0"/>
            <w:numPr>
              <w:numId w:val="12"/>
            </w:numPr>
            <w:tabs>
              <w:tab w:val="left" w:pos="808"/>
            </w:tabs>
            <w:spacing w:after="40"/>
            <w:ind w:left="740" w:hanging="360"/>
            <w:jc w:val="both"/>
          </w:pPr>
        </w:pPrChange>
      </w:pPr>
    </w:p>
    <w:p w14:paraId="42C58DFB" w14:textId="77777777" w:rsidR="0061791B" w:rsidRDefault="001F40F7">
      <w:pPr>
        <w:jc w:val="center"/>
        <w:rPr>
          <w:sz w:val="2"/>
          <w:szCs w:val="2"/>
        </w:rPr>
      </w:pPr>
      <w:r>
        <w:rPr>
          <w:noProof/>
          <w:lang w:val="en-US" w:bidi="ar-SA"/>
        </w:rPr>
        <w:drawing>
          <wp:inline distT="0" distB="0" distL="0" distR="0" wp14:anchorId="0D0F6FD6" wp14:editId="24422F13">
            <wp:extent cx="6181090" cy="731520"/>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0"/>
                    <a:stretch/>
                  </pic:blipFill>
                  <pic:spPr>
                    <a:xfrm>
                      <a:off x="0" y="0"/>
                      <a:ext cx="6181090" cy="731520"/>
                    </a:xfrm>
                    <a:prstGeom prst="rect">
                      <a:avLst/>
                    </a:prstGeom>
                  </pic:spPr>
                </pic:pic>
              </a:graphicData>
            </a:graphic>
          </wp:inline>
        </w:drawing>
      </w:r>
    </w:p>
    <w:p w14:paraId="2FE4B08C" w14:textId="77777777" w:rsidR="0061791B" w:rsidRDefault="0061791B">
      <w:pPr>
        <w:spacing w:after="79" w:line="1" w:lineRule="exact"/>
      </w:pPr>
    </w:p>
    <w:p w14:paraId="7355C6F2" w14:textId="77777777" w:rsidR="0061791B" w:rsidRDefault="001F40F7">
      <w:pPr>
        <w:pStyle w:val="Teksttreci0"/>
        <w:numPr>
          <w:ilvl w:val="0"/>
          <w:numId w:val="12"/>
        </w:numPr>
        <w:tabs>
          <w:tab w:val="left" w:pos="808"/>
        </w:tabs>
        <w:ind w:left="740" w:hanging="360"/>
        <w:jc w:val="both"/>
      </w:pPr>
      <w:r>
        <w:lastRenderedPageBreak/>
        <w:t>Ponoszenia pełnej odpowiedzialności za szkody oraz następstwa nieszczęśliwych wypadków pracowników i osób trzecich, powstałe w związku z prowadzonymi robotami, w tym także ruchem pojazdów;</w:t>
      </w:r>
    </w:p>
    <w:p w14:paraId="3CBE14D2" w14:textId="77777777" w:rsidR="0061791B" w:rsidRDefault="001F40F7">
      <w:pPr>
        <w:pStyle w:val="Teksttreci0"/>
        <w:numPr>
          <w:ilvl w:val="0"/>
          <w:numId w:val="12"/>
        </w:numPr>
        <w:tabs>
          <w:tab w:val="left" w:pos="827"/>
        </w:tabs>
        <w:ind w:left="740" w:hanging="360"/>
        <w:jc w:val="both"/>
      </w:pPr>
      <w:r>
        <w:t>Ponoszenie wyłącznej odpowiedzialności za wszelkie szkody będące następstwem niewykonania lub nienależytego wykonania Przedmiotu Umowy, które to szkody Wykonawca zobowiązuje się pokryć w pełnej wysokości;</w:t>
      </w:r>
    </w:p>
    <w:p w14:paraId="63318D23" w14:textId="77777777" w:rsidR="0061791B" w:rsidRDefault="001F40F7">
      <w:pPr>
        <w:pStyle w:val="Teksttreci0"/>
        <w:numPr>
          <w:ilvl w:val="0"/>
          <w:numId w:val="12"/>
        </w:numPr>
        <w:tabs>
          <w:tab w:val="left" w:pos="827"/>
        </w:tabs>
        <w:ind w:left="740" w:hanging="360"/>
        <w:jc w:val="both"/>
      </w:pPr>
      <w:r>
        <w:t>Wykonawca jest zobowiązany do legitymowania się przez cały okres realizacji Umowy ochroną ubezpieczeniową w ramach ubezpieczenia odpowiedzialności cywilnej z tytułu prowadzonej działalności i posiadanego mienia. Na każde żądanie Zamawiającego Wykonawca zobowiązany jest niezwłocznie przekazać kserokopię polisy oraz dowód uiszczenia składki za w/w polisę. Jednocześnie w przypadku udzielenia zamówienia wykonawcom działającym wspólnie, polisą ubezpieczeniową odpowiedzialności cywilnej powinien się legitymować każdy z wykonawców działających wspólnie (polisy samodzielne) bądź wszyscy wykonawcy działający wspólnie powinni być ubezpieczonymi w ramach jednej polisy ubezpieczenia odpowiedzialności cywilnej spełniającej co najmniej wymogi określone powyżej (polisa wspólna / grupowa);</w:t>
      </w:r>
    </w:p>
    <w:p w14:paraId="7F00512D" w14:textId="77777777" w:rsidR="0061791B" w:rsidRDefault="001F40F7">
      <w:pPr>
        <w:pStyle w:val="Teksttreci0"/>
        <w:numPr>
          <w:ilvl w:val="0"/>
          <w:numId w:val="12"/>
        </w:numPr>
        <w:tabs>
          <w:tab w:val="left" w:pos="827"/>
        </w:tabs>
        <w:ind w:left="740" w:hanging="360"/>
        <w:jc w:val="both"/>
      </w:pPr>
      <w:r>
        <w:t>Zabezpieczenie instalacji, urządzeń i obiektów na terenie robót i w ich bezpośrednim otoczeniu, przed ich zniszczeniem lub uszkodzeniem w trakcie wykonywania robót. Wykonawca zobowiązany jest do chronienia znaków geodezyjnych przed zniszczeniem, a w przypadku zniszczenia do odtworzenia ich na własny koszt;</w:t>
      </w:r>
    </w:p>
    <w:p w14:paraId="4A3726E7" w14:textId="77777777" w:rsidR="0061791B" w:rsidRDefault="001F40F7">
      <w:pPr>
        <w:pStyle w:val="Teksttreci0"/>
        <w:numPr>
          <w:ilvl w:val="0"/>
          <w:numId w:val="12"/>
        </w:numPr>
        <w:tabs>
          <w:tab w:val="left" w:pos="827"/>
        </w:tabs>
        <w:ind w:firstLine="380"/>
        <w:jc w:val="both"/>
      </w:pPr>
      <w:r>
        <w:t>Zminimalizowanie uciążliwego wpływu prowadzonych prac na otaczające środowisko;</w:t>
      </w:r>
    </w:p>
    <w:p w14:paraId="40DC59FD" w14:textId="77777777" w:rsidR="0061791B" w:rsidRDefault="001F40F7">
      <w:pPr>
        <w:pStyle w:val="Teksttreci0"/>
        <w:numPr>
          <w:ilvl w:val="0"/>
          <w:numId w:val="12"/>
        </w:numPr>
        <w:tabs>
          <w:tab w:val="left" w:pos="827"/>
        </w:tabs>
        <w:ind w:left="740" w:hanging="360"/>
        <w:jc w:val="both"/>
      </w:pPr>
      <w:r>
        <w:t>Kompletowanie w trakcie realizacji robót wszelkiej dokumentacji zgodnie z przepisami Prawa budowlanego oraz przygotowanie do odbioru końcowego kompletu dokumentów niezbędnych przy odbiorze;</w:t>
      </w:r>
    </w:p>
    <w:p w14:paraId="6075123B" w14:textId="77777777" w:rsidR="0061791B" w:rsidRDefault="001F40F7">
      <w:pPr>
        <w:pStyle w:val="Teksttreci0"/>
        <w:numPr>
          <w:ilvl w:val="0"/>
          <w:numId w:val="12"/>
        </w:numPr>
        <w:tabs>
          <w:tab w:val="left" w:pos="827"/>
        </w:tabs>
        <w:ind w:left="740" w:hanging="360"/>
        <w:jc w:val="both"/>
      </w:pPr>
      <w:r>
        <w:t>Sporządzenie dokumentacji powykonawczej w dwóch egzemplarzach oraz przedłożenie Zamawiającemu tych dokumentów najpóźniej w dniu zgłoszenia gotowości robót do odbioru końcowego;</w:t>
      </w:r>
    </w:p>
    <w:p w14:paraId="06493AAD" w14:textId="77777777" w:rsidR="0061791B" w:rsidRDefault="001F40F7">
      <w:pPr>
        <w:pStyle w:val="Teksttreci0"/>
        <w:numPr>
          <w:ilvl w:val="0"/>
          <w:numId w:val="12"/>
        </w:numPr>
        <w:tabs>
          <w:tab w:val="left" w:pos="827"/>
        </w:tabs>
        <w:ind w:left="740" w:hanging="360"/>
        <w:jc w:val="both"/>
      </w:pPr>
      <w:r>
        <w:t>Wykonawca ponosi pełną odpowiedzialność za szkody spowodowane działalnością wynikającą z realizacji niniejszej umowy, powstałe u Zamawiającego i osób trzecich;</w:t>
      </w:r>
    </w:p>
    <w:p w14:paraId="425CBF23" w14:textId="77777777" w:rsidR="0061791B" w:rsidRDefault="001F40F7">
      <w:pPr>
        <w:pStyle w:val="Teksttreci0"/>
        <w:numPr>
          <w:ilvl w:val="0"/>
          <w:numId w:val="12"/>
        </w:numPr>
        <w:tabs>
          <w:tab w:val="left" w:pos="827"/>
        </w:tabs>
        <w:ind w:firstLine="380"/>
        <w:jc w:val="both"/>
      </w:pPr>
      <w:r>
        <w:t>Pełnienie funkcji koordynacyjnych w stosunku do robót realizowanych przez podwykonawców;</w:t>
      </w:r>
    </w:p>
    <w:p w14:paraId="7B1D75B5" w14:textId="77777777" w:rsidR="0061791B" w:rsidRDefault="001F40F7">
      <w:pPr>
        <w:pStyle w:val="Teksttreci0"/>
        <w:numPr>
          <w:ilvl w:val="0"/>
          <w:numId w:val="12"/>
        </w:numPr>
        <w:tabs>
          <w:tab w:val="left" w:pos="827"/>
        </w:tabs>
        <w:ind w:left="740" w:hanging="360"/>
        <w:jc w:val="both"/>
      </w:pPr>
      <w:r>
        <w:t>Wszelkie formalności związane z ochroną praw autorskich posiadanej przez Zamawiającego dokumentacji i ewentualne koszty (konsultacji, opinii, zgód autorów, itp.) wynikające z powyższego tytułu, obciążają Wykonawcę.</w:t>
      </w:r>
    </w:p>
    <w:p w14:paraId="34399259" w14:textId="77777777" w:rsidR="0061791B" w:rsidRDefault="001F40F7">
      <w:pPr>
        <w:pStyle w:val="Teksttreci0"/>
        <w:numPr>
          <w:ilvl w:val="0"/>
          <w:numId w:val="11"/>
        </w:numPr>
        <w:tabs>
          <w:tab w:val="left" w:pos="355"/>
        </w:tabs>
        <w:jc w:val="both"/>
      </w:pPr>
      <w:r>
        <w:t>Ponadto Wykonawca zobowiązany jest do:</w:t>
      </w:r>
    </w:p>
    <w:p w14:paraId="1FB021E6" w14:textId="77777777" w:rsidR="0061791B" w:rsidRDefault="001F40F7">
      <w:pPr>
        <w:pStyle w:val="Teksttreci0"/>
        <w:numPr>
          <w:ilvl w:val="0"/>
          <w:numId w:val="13"/>
        </w:numPr>
        <w:tabs>
          <w:tab w:val="left" w:pos="733"/>
        </w:tabs>
        <w:ind w:firstLine="380"/>
        <w:jc w:val="both"/>
      </w:pPr>
      <w:r>
        <w:t>zapewnienia obsługi geodezyjnej;</w:t>
      </w:r>
    </w:p>
    <w:p w14:paraId="4311258F" w14:textId="77777777" w:rsidR="0061791B" w:rsidRDefault="001F40F7">
      <w:pPr>
        <w:pStyle w:val="Teksttreci0"/>
        <w:numPr>
          <w:ilvl w:val="0"/>
          <w:numId w:val="13"/>
        </w:numPr>
        <w:tabs>
          <w:tab w:val="left" w:pos="733"/>
        </w:tabs>
        <w:spacing w:after="40"/>
        <w:ind w:firstLine="380"/>
        <w:jc w:val="both"/>
      </w:pPr>
      <w:r>
        <w:t>wykonania inwentaryzacji powykonawczej;</w:t>
      </w:r>
    </w:p>
    <w:p w14:paraId="03DAB0DA" w14:textId="77777777" w:rsidR="0061791B" w:rsidRDefault="001F40F7">
      <w:pPr>
        <w:jc w:val="center"/>
        <w:rPr>
          <w:sz w:val="2"/>
          <w:szCs w:val="2"/>
        </w:rPr>
      </w:pPr>
      <w:r>
        <w:rPr>
          <w:noProof/>
          <w:lang w:val="en-US" w:bidi="ar-SA"/>
        </w:rPr>
        <w:drawing>
          <wp:inline distT="0" distB="0" distL="0" distR="0" wp14:anchorId="1A14A693" wp14:editId="2547117F">
            <wp:extent cx="6181090" cy="731520"/>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0"/>
                    <a:stretch/>
                  </pic:blipFill>
                  <pic:spPr>
                    <a:xfrm>
                      <a:off x="0" y="0"/>
                      <a:ext cx="6181090" cy="731520"/>
                    </a:xfrm>
                    <a:prstGeom prst="rect">
                      <a:avLst/>
                    </a:prstGeom>
                  </pic:spPr>
                </pic:pic>
              </a:graphicData>
            </a:graphic>
          </wp:inline>
        </w:drawing>
      </w:r>
    </w:p>
    <w:p w14:paraId="77BF3CC3" w14:textId="77777777" w:rsidR="0061791B" w:rsidRDefault="0061791B">
      <w:pPr>
        <w:spacing w:after="79" w:line="1" w:lineRule="exact"/>
      </w:pPr>
    </w:p>
    <w:p w14:paraId="7E8AED10" w14:textId="77777777" w:rsidR="0061791B" w:rsidRDefault="001F40F7">
      <w:pPr>
        <w:pStyle w:val="Teksttreci0"/>
        <w:numPr>
          <w:ilvl w:val="0"/>
          <w:numId w:val="13"/>
        </w:numPr>
        <w:tabs>
          <w:tab w:val="left" w:pos="730"/>
        </w:tabs>
        <w:ind w:firstLine="380"/>
        <w:jc w:val="both"/>
      </w:pPr>
      <w:r>
        <w:lastRenderedPageBreak/>
        <w:t>naprawy uszkodzonych urządzeń, wjazdów do posesji itp.;</w:t>
      </w:r>
    </w:p>
    <w:p w14:paraId="32B57221" w14:textId="77777777" w:rsidR="0061791B" w:rsidRDefault="001F40F7">
      <w:pPr>
        <w:pStyle w:val="Teksttreci0"/>
        <w:numPr>
          <w:ilvl w:val="0"/>
          <w:numId w:val="13"/>
        </w:numPr>
        <w:tabs>
          <w:tab w:val="left" w:pos="733"/>
        </w:tabs>
        <w:ind w:left="740" w:hanging="360"/>
        <w:jc w:val="both"/>
      </w:pPr>
      <w:r>
        <w:t>sporządzenia kosztorysu powykonawczego oraz innej dokumentacji powykonawczej, opisanej i skompletowanej w dwóch egzemplarzach oraz wykonania własnym kosztem i staraniem wszystkich wymaganych prawem prób i badań, a ich wyniki, zezwolenia, zaświadczenia i certyfikaty przedłożyć wraz z wnioskiem o dokonanie odbioru końcowego;</w:t>
      </w:r>
    </w:p>
    <w:p w14:paraId="75E82471" w14:textId="77777777" w:rsidR="0061791B" w:rsidRDefault="001F40F7">
      <w:pPr>
        <w:pStyle w:val="Teksttreci0"/>
        <w:numPr>
          <w:ilvl w:val="0"/>
          <w:numId w:val="13"/>
        </w:numPr>
        <w:tabs>
          <w:tab w:val="left" w:pos="730"/>
        </w:tabs>
        <w:ind w:left="740" w:hanging="360"/>
        <w:jc w:val="both"/>
      </w:pPr>
      <w:r>
        <w:t>natychmiastowego wykonania wszelkich robót nie będących przedmiotem umowy, a koniecznych do wykonania ze względu na bezpieczeństwo lub zabezpieczenie przed awarią. Konieczność wykonania tych robót zostanie potwierdzona i poparta pisemnym zleceniem Zamawiającego,</w:t>
      </w:r>
    </w:p>
    <w:p w14:paraId="65CAF5B0" w14:textId="77777777" w:rsidR="0061791B" w:rsidRDefault="001F40F7">
      <w:pPr>
        <w:pStyle w:val="Teksttreci0"/>
        <w:numPr>
          <w:ilvl w:val="0"/>
          <w:numId w:val="13"/>
        </w:numPr>
        <w:tabs>
          <w:tab w:val="left" w:pos="730"/>
        </w:tabs>
        <w:ind w:firstLine="380"/>
        <w:jc w:val="both"/>
      </w:pPr>
      <w:r>
        <w:t>poniesienia kosztów utrzymania i przywrócenia terenu budowy do stanu pierwotnego.</w:t>
      </w:r>
    </w:p>
    <w:p w14:paraId="36405DD8" w14:textId="77777777" w:rsidR="0061791B" w:rsidRDefault="001F40F7">
      <w:pPr>
        <w:pStyle w:val="Teksttreci0"/>
        <w:numPr>
          <w:ilvl w:val="0"/>
          <w:numId w:val="13"/>
        </w:numPr>
        <w:tabs>
          <w:tab w:val="left" w:pos="730"/>
        </w:tabs>
        <w:ind w:firstLine="380"/>
        <w:jc w:val="both"/>
      </w:pPr>
      <w:r>
        <w:t>naprawienia urządzeń melioracyjnych zniszczonych w trakcie robót;</w:t>
      </w:r>
    </w:p>
    <w:p w14:paraId="5E5CF970" w14:textId="77777777" w:rsidR="0061791B" w:rsidRDefault="001F40F7">
      <w:pPr>
        <w:pStyle w:val="Teksttreci0"/>
        <w:numPr>
          <w:ilvl w:val="0"/>
          <w:numId w:val="13"/>
        </w:numPr>
        <w:tabs>
          <w:tab w:val="left" w:pos="730"/>
        </w:tabs>
        <w:ind w:left="740" w:hanging="360"/>
        <w:jc w:val="both"/>
      </w:pPr>
      <w:r>
        <w:t>wykonania innych prac związanych z procesem budowy (np. lokalizacja i regulacja wszelkich urządzeń znajdujących się w terenie objętym inwestycją (m.in. zawory, hydranty, studzienki kanalizacyjne, telefoniczne, gazowe, itp.).</w:t>
      </w:r>
    </w:p>
    <w:p w14:paraId="2FDA32F4" w14:textId="77777777" w:rsidR="0061791B" w:rsidRDefault="001F40F7">
      <w:pPr>
        <w:pStyle w:val="Teksttreci0"/>
        <w:numPr>
          <w:ilvl w:val="0"/>
          <w:numId w:val="13"/>
        </w:numPr>
        <w:tabs>
          <w:tab w:val="left" w:pos="730"/>
        </w:tabs>
        <w:spacing w:after="160"/>
        <w:ind w:left="740" w:hanging="360"/>
        <w:jc w:val="both"/>
      </w:pPr>
      <w:r>
        <w:t>przywrócenia kamieni granicznych w przypadku ich naruszenia w toku realizacji Przedmiotu Umowy.</w:t>
      </w:r>
    </w:p>
    <w:p w14:paraId="60E17861" w14:textId="77777777" w:rsidR="0061791B" w:rsidRDefault="0061791B">
      <w:pPr>
        <w:pStyle w:val="Teksttreci0"/>
        <w:numPr>
          <w:ilvl w:val="0"/>
          <w:numId w:val="3"/>
        </w:numPr>
        <w:spacing w:after="160" w:line="329" w:lineRule="auto"/>
        <w:jc w:val="center"/>
        <w:rPr>
          <w:sz w:val="24"/>
          <w:szCs w:val="24"/>
        </w:rPr>
      </w:pPr>
    </w:p>
    <w:p w14:paraId="44D414DA" w14:textId="77777777" w:rsidR="0061791B" w:rsidRDefault="001F40F7">
      <w:pPr>
        <w:pStyle w:val="Teksttreci0"/>
        <w:numPr>
          <w:ilvl w:val="0"/>
          <w:numId w:val="14"/>
        </w:numPr>
        <w:tabs>
          <w:tab w:val="left" w:pos="341"/>
        </w:tabs>
        <w:ind w:left="380" w:hanging="380"/>
        <w:jc w:val="both"/>
      </w:pPr>
      <w:r>
        <w:t>Wykonawca zobowiązuje się do zakupu materiałów i urządzeń służących do realizacji niniejszej umowy.</w:t>
      </w:r>
    </w:p>
    <w:p w14:paraId="1730D374" w14:textId="77777777" w:rsidR="0061791B" w:rsidRDefault="001F40F7">
      <w:pPr>
        <w:pStyle w:val="Teksttreci0"/>
        <w:numPr>
          <w:ilvl w:val="0"/>
          <w:numId w:val="14"/>
        </w:numPr>
        <w:tabs>
          <w:tab w:val="left" w:pos="341"/>
        </w:tabs>
        <w:ind w:left="380" w:hanging="380"/>
        <w:jc w:val="both"/>
      </w:pPr>
      <w:r>
        <w:t xml:space="preserve">Wykonawca zobowiązuje się wykonać roboty z materiałów nowych i pierwszej jakości, dopuszczonych do obrotu i stosowania w budownictwie, odpowiadającym wymogom określonym w art. 10 ustawy z dnia 7 lipca 1994 r. prawo budowlane (Dz. U. z 2021 r. poz. 2351 z </w:t>
      </w:r>
      <w:proofErr w:type="spellStart"/>
      <w:r>
        <w:t>późn</w:t>
      </w:r>
      <w:proofErr w:type="spellEnd"/>
      <w:r>
        <w:t>. zm.) oraz wymogom projektu.</w:t>
      </w:r>
    </w:p>
    <w:p w14:paraId="472CBDF7" w14:textId="77777777" w:rsidR="0061791B" w:rsidRDefault="001F40F7">
      <w:pPr>
        <w:pStyle w:val="Teksttreci0"/>
        <w:numPr>
          <w:ilvl w:val="0"/>
          <w:numId w:val="14"/>
        </w:numPr>
        <w:tabs>
          <w:tab w:val="left" w:pos="341"/>
        </w:tabs>
        <w:ind w:left="380" w:hanging="380"/>
        <w:jc w:val="both"/>
      </w:pPr>
      <w:r>
        <w:t>Na każde żądanie Zamawiającego, Wykonawca zobowiązany jest niezwłocznie okazać w stosunku do wskazanych materiałów:</w:t>
      </w:r>
    </w:p>
    <w:p w14:paraId="1A8088BF" w14:textId="77777777" w:rsidR="0061791B" w:rsidRDefault="001F40F7">
      <w:pPr>
        <w:pStyle w:val="Teksttreci0"/>
        <w:numPr>
          <w:ilvl w:val="0"/>
          <w:numId w:val="15"/>
        </w:numPr>
        <w:tabs>
          <w:tab w:val="left" w:pos="730"/>
        </w:tabs>
        <w:ind w:firstLine="380"/>
        <w:jc w:val="both"/>
      </w:pPr>
      <w:r>
        <w:t>Deklarację zgodności lub certyfikat zgodności z polską Normą, bądź aprobata techniczną,</w:t>
      </w:r>
    </w:p>
    <w:p w14:paraId="500ABCF6" w14:textId="77777777" w:rsidR="0061791B" w:rsidRDefault="001F40F7">
      <w:pPr>
        <w:pStyle w:val="Teksttreci0"/>
        <w:numPr>
          <w:ilvl w:val="0"/>
          <w:numId w:val="15"/>
        </w:numPr>
        <w:tabs>
          <w:tab w:val="left" w:pos="733"/>
        </w:tabs>
        <w:spacing w:after="160"/>
        <w:ind w:left="740" w:hanging="360"/>
        <w:jc w:val="both"/>
      </w:pPr>
      <w:r>
        <w:t>Certyfikat bezpieczeństwa w stosunku do wyrobów na które nie ma polskiej normy lub aprobaty technicznej.</w:t>
      </w:r>
    </w:p>
    <w:p w14:paraId="46FFFE56" w14:textId="77777777" w:rsidR="0061791B" w:rsidRDefault="001F40F7">
      <w:pPr>
        <w:pStyle w:val="Nagwek20"/>
        <w:keepNext/>
        <w:keepLines/>
        <w:spacing w:after="0" w:line="360" w:lineRule="auto"/>
      </w:pPr>
      <w:bookmarkStart w:id="52" w:name="bookmark28"/>
      <w:r>
        <w:t>PODWYKONAWCY</w:t>
      </w:r>
      <w:bookmarkEnd w:id="52"/>
    </w:p>
    <w:p w14:paraId="65CD0254" w14:textId="77777777" w:rsidR="0061791B" w:rsidRDefault="0061791B">
      <w:pPr>
        <w:pStyle w:val="Teksttreci0"/>
        <w:numPr>
          <w:ilvl w:val="0"/>
          <w:numId w:val="3"/>
        </w:numPr>
        <w:spacing w:after="160" w:line="329" w:lineRule="auto"/>
        <w:jc w:val="center"/>
        <w:rPr>
          <w:sz w:val="24"/>
          <w:szCs w:val="24"/>
        </w:rPr>
      </w:pPr>
    </w:p>
    <w:p w14:paraId="04DF4F99" w14:textId="77777777" w:rsidR="0061791B" w:rsidRDefault="001F40F7">
      <w:pPr>
        <w:pStyle w:val="Teksttreci0"/>
        <w:numPr>
          <w:ilvl w:val="0"/>
          <w:numId w:val="16"/>
        </w:numPr>
        <w:tabs>
          <w:tab w:val="left" w:pos="341"/>
        </w:tabs>
        <w:ind w:left="380" w:hanging="380"/>
        <w:jc w:val="both"/>
      </w:pPr>
      <w:r>
        <w:t>Wykonawca zobowiązuje się - zgodnie z oświadczeniem zawartym w ofercie, stanowiącej załącznik nr 5 do Umowy - do wykonania Przedmiotu Umowy siłami własnymi za wyjątkiem robót w zakresie:</w:t>
      </w:r>
    </w:p>
    <w:p w14:paraId="05FD5676" w14:textId="77777777" w:rsidR="0061791B" w:rsidRDefault="001F40F7">
      <w:pPr>
        <w:pStyle w:val="Teksttreci0"/>
        <w:numPr>
          <w:ilvl w:val="0"/>
          <w:numId w:val="17"/>
        </w:numPr>
        <w:tabs>
          <w:tab w:val="left" w:pos="730"/>
          <w:tab w:val="left" w:pos="740"/>
        </w:tabs>
        <w:ind w:firstLine="380"/>
        <w:jc w:val="both"/>
      </w:pPr>
      <w:r>
        <w:t>... ,</w:t>
      </w:r>
    </w:p>
    <w:p w14:paraId="62EA90FB" w14:textId="77777777" w:rsidR="00BD7530" w:rsidRDefault="001F40F7">
      <w:pPr>
        <w:pStyle w:val="Teksttreci0"/>
        <w:numPr>
          <w:ilvl w:val="0"/>
          <w:numId w:val="17"/>
        </w:numPr>
        <w:tabs>
          <w:tab w:val="left" w:pos="730"/>
          <w:tab w:val="left" w:pos="754"/>
        </w:tabs>
        <w:spacing w:after="160"/>
        <w:ind w:firstLine="380"/>
        <w:jc w:val="both"/>
        <w:pPrChange w:id="53" w:author="JW Kancelaria" w:date="2025-05-21T16:44:00Z">
          <w:pPr>
            <w:pStyle w:val="Teksttreci0"/>
            <w:tabs>
              <w:tab w:val="left" w:pos="730"/>
              <w:tab w:val="left" w:pos="754"/>
            </w:tabs>
            <w:spacing w:after="160"/>
            <w:jc w:val="both"/>
          </w:pPr>
        </w:pPrChange>
      </w:pPr>
      <w:r>
        <w:t>... ,</w:t>
      </w:r>
    </w:p>
    <w:p w14:paraId="5BC8DC27" w14:textId="77777777" w:rsidR="0061791B" w:rsidRDefault="001F40F7">
      <w:pPr>
        <w:jc w:val="center"/>
        <w:rPr>
          <w:sz w:val="2"/>
          <w:szCs w:val="2"/>
        </w:rPr>
      </w:pPr>
      <w:r>
        <w:rPr>
          <w:noProof/>
          <w:lang w:val="en-US" w:bidi="ar-SA"/>
        </w:rPr>
        <w:drawing>
          <wp:inline distT="0" distB="0" distL="0" distR="0" wp14:anchorId="3277028A" wp14:editId="1AA933F6">
            <wp:extent cx="6181090" cy="737870"/>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1"/>
                    <a:stretch/>
                  </pic:blipFill>
                  <pic:spPr>
                    <a:xfrm>
                      <a:off x="0" y="0"/>
                      <a:ext cx="6181090" cy="737870"/>
                    </a:xfrm>
                    <a:prstGeom prst="rect">
                      <a:avLst/>
                    </a:prstGeom>
                  </pic:spPr>
                </pic:pic>
              </a:graphicData>
            </a:graphic>
          </wp:inline>
        </w:drawing>
      </w:r>
    </w:p>
    <w:p w14:paraId="43B29E62" w14:textId="77777777" w:rsidR="0061791B" w:rsidRDefault="0061791B">
      <w:pPr>
        <w:spacing w:after="79" w:line="1" w:lineRule="exact"/>
      </w:pPr>
    </w:p>
    <w:p w14:paraId="3672E3C1" w14:textId="77777777" w:rsidR="0061791B" w:rsidRDefault="001F40F7">
      <w:pPr>
        <w:pStyle w:val="Teksttreci0"/>
        <w:numPr>
          <w:ilvl w:val="0"/>
          <w:numId w:val="17"/>
        </w:numPr>
        <w:tabs>
          <w:tab w:val="left" w:pos="745"/>
          <w:tab w:val="left" w:pos="750"/>
        </w:tabs>
        <w:ind w:firstLine="380"/>
        <w:jc w:val="both"/>
      </w:pPr>
      <w:r>
        <w:lastRenderedPageBreak/>
        <w:t>... .</w:t>
      </w:r>
    </w:p>
    <w:p w14:paraId="709827E5" w14:textId="77777777" w:rsidR="0061791B" w:rsidRDefault="001F40F7">
      <w:pPr>
        <w:pStyle w:val="Teksttreci0"/>
        <w:ind w:firstLine="380"/>
        <w:jc w:val="both"/>
      </w:pPr>
      <w:r>
        <w:t>które zostaną wykonane przy udziale podwykonawcy (podwykonawców).</w:t>
      </w:r>
    </w:p>
    <w:p w14:paraId="183F72A8" w14:textId="77777777" w:rsidR="0061791B" w:rsidRDefault="001F40F7">
      <w:pPr>
        <w:pStyle w:val="Teksttreci0"/>
        <w:numPr>
          <w:ilvl w:val="0"/>
          <w:numId w:val="16"/>
        </w:numPr>
        <w:tabs>
          <w:tab w:val="left" w:pos="341"/>
        </w:tabs>
        <w:ind w:left="380" w:hanging="380"/>
        <w:jc w:val="both"/>
      </w:pPr>
      <w: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51E5140" w14:textId="77777777" w:rsidR="0061791B" w:rsidRDefault="001F40F7">
      <w:pPr>
        <w:pStyle w:val="Teksttreci0"/>
        <w:numPr>
          <w:ilvl w:val="0"/>
          <w:numId w:val="16"/>
        </w:numPr>
        <w:tabs>
          <w:tab w:val="left" w:pos="341"/>
        </w:tabs>
        <w:ind w:left="380" w:hanging="380"/>
        <w:jc w:val="both"/>
      </w:pPr>
      <w:r>
        <w:t xml:space="preserve">Zamawiającemu przysługuje prawo do zgłoszenia w terminie 7 dni w formie pisemnej zastrzeżenia do przedłożonego projektu umowy o podwykonawstwo, której przedmiotem są roboty budowlane, z zastrzeżeniem przepisu art. 464 ust. 3 ustawy </w:t>
      </w:r>
      <w:proofErr w:type="spellStart"/>
      <w:r>
        <w:t>Pzp</w:t>
      </w:r>
      <w:proofErr w:type="spellEnd"/>
      <w:r>
        <w:t>. Niezgłoszenie przez Zamawiającego w formie pisemnej zastrzeżeń do przedłożonego projektu umowy o podwykonawstwo, której przedmiotem są roboty budowlane, w terminie wskazanym w ust. 3, będzie uważane za jego akceptację.</w:t>
      </w:r>
    </w:p>
    <w:p w14:paraId="071FE343" w14:textId="77777777" w:rsidR="0061791B" w:rsidRDefault="001F40F7">
      <w:pPr>
        <w:pStyle w:val="Teksttreci0"/>
        <w:numPr>
          <w:ilvl w:val="0"/>
          <w:numId w:val="16"/>
        </w:numPr>
        <w:tabs>
          <w:tab w:val="left" w:pos="341"/>
        </w:tabs>
        <w:ind w:left="380" w:hanging="380"/>
        <w:jc w:val="both"/>
      </w:pPr>
      <w: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4 ust. 1 Umowy oraz umów o podwykonawstwo, których przedmiotem są dostawy materiałów budowlanych niezbędnych do realizacji przedmiotu zamówienia oraz usługi transportowe.</w:t>
      </w:r>
    </w:p>
    <w:p w14:paraId="6D5E411A" w14:textId="77777777" w:rsidR="0061791B" w:rsidRDefault="001F40F7">
      <w:pPr>
        <w:pStyle w:val="Teksttreci0"/>
        <w:numPr>
          <w:ilvl w:val="0"/>
          <w:numId w:val="16"/>
        </w:numPr>
        <w:tabs>
          <w:tab w:val="left" w:pos="341"/>
        </w:tabs>
        <w:ind w:left="380" w:hanging="380"/>
        <w:jc w:val="both"/>
      </w:pPr>
      <w:r>
        <w:t>Wyłączenia, o których mowa w ust. 4, nie dotyczą również umów o podwykonawstwo o wartości większej niż 50 000,00 złotych brutto.</w:t>
      </w:r>
    </w:p>
    <w:p w14:paraId="53F47263" w14:textId="77777777" w:rsidR="0061791B" w:rsidRDefault="001F40F7">
      <w:pPr>
        <w:pStyle w:val="Teksttreci0"/>
        <w:numPr>
          <w:ilvl w:val="0"/>
          <w:numId w:val="16"/>
        </w:numPr>
        <w:tabs>
          <w:tab w:val="left" w:pos="341"/>
        </w:tabs>
        <w:ind w:left="380" w:hanging="380"/>
        <w:jc w:val="both"/>
      </w:pPr>
      <w:r>
        <w:t>W przypadku, o którym mowa w ust. 4, jeżeli termin zapłaty wynagrodzenia w umowie z podwykonawcą jest dłuższy niż 30 dni, Zamawiający poinformuje o tym Wykonawcę i wezwie go do doprowadzenia do zmiany tej umowy w terminie nie dłuższym niż 14 dni od dnia otrzymania informacji, pod rygorem wystąpienia o zapłatę kary umownej.</w:t>
      </w:r>
    </w:p>
    <w:p w14:paraId="63D52830" w14:textId="77777777" w:rsidR="0061791B" w:rsidRDefault="001F40F7">
      <w:pPr>
        <w:pStyle w:val="Teksttreci0"/>
        <w:numPr>
          <w:ilvl w:val="0"/>
          <w:numId w:val="16"/>
        </w:numPr>
        <w:tabs>
          <w:tab w:val="left" w:pos="341"/>
        </w:tabs>
        <w:jc w:val="both"/>
      </w:pPr>
      <w:r>
        <w:t>Wszystkie umowy o podwykonawstwo wymagają formy pisemnej.</w:t>
      </w:r>
    </w:p>
    <w:p w14:paraId="0373ACAE" w14:textId="77777777" w:rsidR="0061791B" w:rsidRDefault="001F40F7">
      <w:pPr>
        <w:pStyle w:val="Teksttreci0"/>
        <w:numPr>
          <w:ilvl w:val="0"/>
          <w:numId w:val="16"/>
        </w:numPr>
        <w:tabs>
          <w:tab w:val="left" w:pos="341"/>
        </w:tabs>
        <w:ind w:left="380" w:hanging="380"/>
        <w:jc w:val="both"/>
      </w:pPr>
      <w:r>
        <w:t>Postanowienia, zawarte w ust. 2-7, stosuje się odpowiednio do zawierania umów o podwykonawstwo z dalszymi podwykonawcami.</w:t>
      </w:r>
    </w:p>
    <w:p w14:paraId="07B450A1" w14:textId="77777777" w:rsidR="0061791B" w:rsidRDefault="001F40F7">
      <w:pPr>
        <w:pStyle w:val="Teksttreci0"/>
        <w:numPr>
          <w:ilvl w:val="0"/>
          <w:numId w:val="16"/>
        </w:numPr>
        <w:tabs>
          <w:tab w:val="left" w:pos="341"/>
        </w:tabs>
        <w:ind w:left="380" w:hanging="380"/>
        <w:jc w:val="both"/>
      </w:pPr>
      <w:r>
        <w:t>Postanowienia, zawarte w ust. 2-7, stosuje się odpowiednio do zmian umów o podwykonawstwo.</w:t>
      </w:r>
    </w:p>
    <w:p w14:paraId="2B85D38E" w14:textId="77777777" w:rsidR="0061791B" w:rsidRDefault="001F40F7">
      <w:pPr>
        <w:pStyle w:val="Teksttreci0"/>
        <w:numPr>
          <w:ilvl w:val="0"/>
          <w:numId w:val="16"/>
        </w:numPr>
        <w:tabs>
          <w:tab w:val="left" w:pos="399"/>
        </w:tabs>
        <w:ind w:left="380" w:hanging="380"/>
        <w:jc w:val="both"/>
      </w:pPr>
      <w:r>
        <w:t>Wykonawca ponosi wobec Zamawiającego pełną odpowiedzialność za roboty budowlane, które wykonuje przy pomocy podwykonawców.</w:t>
      </w:r>
    </w:p>
    <w:p w14:paraId="4811C8B9" w14:textId="77777777" w:rsidR="0061791B" w:rsidRDefault="001F40F7">
      <w:pPr>
        <w:pStyle w:val="Teksttreci0"/>
        <w:numPr>
          <w:ilvl w:val="0"/>
          <w:numId w:val="16"/>
        </w:numPr>
        <w:tabs>
          <w:tab w:val="left" w:pos="399"/>
        </w:tabs>
        <w:ind w:left="380" w:hanging="380"/>
        <w:jc w:val="both"/>
      </w:pPr>
      <w:r>
        <w:t>Wykonawca przyjmuje na siebie pełnienie funkcji koordynatora w stosunku do robót budowlanych, realizowanych przez podwykonawców.</w:t>
      </w:r>
    </w:p>
    <w:p w14:paraId="6D4E4EC0" w14:textId="77777777" w:rsidR="0061791B" w:rsidRDefault="001F40F7">
      <w:pPr>
        <w:pStyle w:val="Teksttreci0"/>
        <w:numPr>
          <w:ilvl w:val="0"/>
          <w:numId w:val="16"/>
        </w:numPr>
        <w:tabs>
          <w:tab w:val="left" w:pos="399"/>
        </w:tabs>
        <w:spacing w:after="40"/>
        <w:ind w:left="380" w:hanging="380"/>
        <w:jc w:val="both"/>
      </w:pPr>
      <w:r>
        <w:t>Powierzenie wykonania części robót budowlanych podwykonawcy nie zmienia zobowiązań Wykonawcy wobec Zamawiającego za wykonanie tej części zamówienia.</w:t>
      </w:r>
    </w:p>
    <w:p w14:paraId="70300B04" w14:textId="77777777" w:rsidR="0061791B" w:rsidRDefault="001F40F7">
      <w:pPr>
        <w:jc w:val="center"/>
        <w:rPr>
          <w:ins w:id="54" w:author="JW Kancelaria" w:date="2025-05-21T16:45:00Z"/>
          <w:sz w:val="2"/>
          <w:szCs w:val="2"/>
        </w:rPr>
      </w:pPr>
      <w:r>
        <w:rPr>
          <w:noProof/>
          <w:lang w:val="en-US" w:bidi="ar-SA"/>
        </w:rPr>
        <w:drawing>
          <wp:inline distT="0" distB="0" distL="0" distR="0" wp14:anchorId="683B3750" wp14:editId="42C5D4D3">
            <wp:extent cx="6181090" cy="737870"/>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1"/>
                    <a:stretch/>
                  </pic:blipFill>
                  <pic:spPr>
                    <a:xfrm>
                      <a:off x="0" y="0"/>
                      <a:ext cx="6181090" cy="737870"/>
                    </a:xfrm>
                    <a:prstGeom prst="rect">
                      <a:avLst/>
                    </a:prstGeom>
                  </pic:spPr>
                </pic:pic>
              </a:graphicData>
            </a:graphic>
          </wp:inline>
        </w:drawing>
      </w:r>
    </w:p>
    <w:p w14:paraId="7E238E9D" w14:textId="77777777" w:rsidR="00BD7530" w:rsidRDefault="00BD7530">
      <w:pPr>
        <w:jc w:val="center"/>
        <w:rPr>
          <w:ins w:id="55" w:author="JW Kancelaria" w:date="2025-05-21T16:45:00Z"/>
          <w:sz w:val="2"/>
          <w:szCs w:val="2"/>
        </w:rPr>
      </w:pPr>
    </w:p>
    <w:p w14:paraId="3523081C" w14:textId="77777777" w:rsidR="00BD7530" w:rsidRDefault="00BD7530">
      <w:pPr>
        <w:jc w:val="center"/>
        <w:rPr>
          <w:ins w:id="56" w:author="JW Kancelaria" w:date="2025-05-21T16:45:00Z"/>
          <w:sz w:val="2"/>
          <w:szCs w:val="2"/>
        </w:rPr>
      </w:pPr>
    </w:p>
    <w:p w14:paraId="1BFAE361" w14:textId="77777777" w:rsidR="00BD7530" w:rsidRDefault="00BD7530">
      <w:pPr>
        <w:jc w:val="center"/>
        <w:rPr>
          <w:ins w:id="57" w:author="JW Kancelaria" w:date="2025-05-21T16:45:00Z"/>
          <w:sz w:val="2"/>
          <w:szCs w:val="2"/>
        </w:rPr>
      </w:pPr>
    </w:p>
    <w:p w14:paraId="02F1C57A" w14:textId="77777777" w:rsidR="00BD7530" w:rsidRDefault="00BD7530">
      <w:pPr>
        <w:jc w:val="center"/>
        <w:rPr>
          <w:ins w:id="58" w:author="JW Kancelaria" w:date="2025-05-21T16:45:00Z"/>
          <w:sz w:val="2"/>
          <w:szCs w:val="2"/>
        </w:rPr>
      </w:pPr>
    </w:p>
    <w:p w14:paraId="10318681" w14:textId="77777777" w:rsidR="00BD7530" w:rsidRDefault="00BD7530">
      <w:pPr>
        <w:jc w:val="center"/>
        <w:rPr>
          <w:ins w:id="59" w:author="JW Kancelaria" w:date="2025-05-21T16:45:00Z"/>
          <w:sz w:val="2"/>
          <w:szCs w:val="2"/>
        </w:rPr>
      </w:pPr>
    </w:p>
    <w:p w14:paraId="5701CAA5" w14:textId="77777777" w:rsidR="00BD7530" w:rsidRDefault="00BD7530">
      <w:pPr>
        <w:jc w:val="center"/>
        <w:rPr>
          <w:ins w:id="60" w:author="JW Kancelaria" w:date="2025-05-21T16:45:00Z"/>
          <w:sz w:val="2"/>
          <w:szCs w:val="2"/>
        </w:rPr>
      </w:pPr>
    </w:p>
    <w:p w14:paraId="7AC80D3B" w14:textId="77777777" w:rsidR="00BD7530" w:rsidRDefault="00BD7530">
      <w:pPr>
        <w:jc w:val="center"/>
        <w:rPr>
          <w:ins w:id="61" w:author="JW Kancelaria" w:date="2025-05-21T16:45:00Z"/>
          <w:sz w:val="2"/>
          <w:szCs w:val="2"/>
        </w:rPr>
      </w:pPr>
    </w:p>
    <w:p w14:paraId="67B082D9" w14:textId="77777777" w:rsidR="00BD7530" w:rsidRDefault="00BD7530">
      <w:pPr>
        <w:jc w:val="center"/>
        <w:rPr>
          <w:ins w:id="62" w:author="JW Kancelaria" w:date="2025-05-21T16:45:00Z"/>
          <w:sz w:val="2"/>
          <w:szCs w:val="2"/>
        </w:rPr>
      </w:pPr>
    </w:p>
    <w:p w14:paraId="7998A6C1" w14:textId="77777777" w:rsidR="00BD7530" w:rsidRDefault="00BD7530">
      <w:pPr>
        <w:jc w:val="center"/>
        <w:rPr>
          <w:ins w:id="63" w:author="JW Kancelaria" w:date="2025-05-21T16:45:00Z"/>
          <w:sz w:val="2"/>
          <w:szCs w:val="2"/>
        </w:rPr>
      </w:pPr>
    </w:p>
    <w:p w14:paraId="704237D7" w14:textId="77777777" w:rsidR="00BD7530" w:rsidRDefault="00BD7530">
      <w:pPr>
        <w:jc w:val="center"/>
        <w:rPr>
          <w:ins w:id="64" w:author="JW Kancelaria" w:date="2025-05-21T16:45:00Z"/>
          <w:sz w:val="2"/>
          <w:szCs w:val="2"/>
        </w:rPr>
      </w:pPr>
    </w:p>
    <w:p w14:paraId="37652B84" w14:textId="77777777" w:rsidR="00BD7530" w:rsidRDefault="00BD7530">
      <w:pPr>
        <w:jc w:val="center"/>
        <w:rPr>
          <w:ins w:id="65" w:author="JW Kancelaria" w:date="2025-05-21T16:45:00Z"/>
          <w:sz w:val="2"/>
          <w:szCs w:val="2"/>
        </w:rPr>
      </w:pPr>
    </w:p>
    <w:p w14:paraId="3F433CE5" w14:textId="77777777" w:rsidR="00BD7530" w:rsidRDefault="00BD7530">
      <w:pPr>
        <w:jc w:val="center"/>
        <w:rPr>
          <w:ins w:id="66" w:author="JW Kancelaria" w:date="2025-05-21T16:45:00Z"/>
          <w:sz w:val="2"/>
          <w:szCs w:val="2"/>
        </w:rPr>
      </w:pPr>
    </w:p>
    <w:p w14:paraId="11840425" w14:textId="77777777" w:rsidR="00BD7530" w:rsidRDefault="00BD7530">
      <w:pPr>
        <w:jc w:val="center"/>
        <w:rPr>
          <w:ins w:id="67" w:author="JW Kancelaria" w:date="2025-05-21T16:45:00Z"/>
          <w:sz w:val="2"/>
          <w:szCs w:val="2"/>
        </w:rPr>
      </w:pPr>
    </w:p>
    <w:p w14:paraId="109FC8F3" w14:textId="77777777" w:rsidR="00BD7530" w:rsidRDefault="00BD7530">
      <w:pPr>
        <w:jc w:val="center"/>
        <w:rPr>
          <w:ins w:id="68" w:author="JW Kancelaria" w:date="2025-05-21T16:45:00Z"/>
          <w:sz w:val="2"/>
          <w:szCs w:val="2"/>
        </w:rPr>
      </w:pPr>
    </w:p>
    <w:p w14:paraId="5CECCD05" w14:textId="77777777" w:rsidR="00BD7530" w:rsidRDefault="00BD7530">
      <w:pPr>
        <w:jc w:val="center"/>
        <w:rPr>
          <w:sz w:val="2"/>
          <w:szCs w:val="2"/>
        </w:rPr>
      </w:pPr>
    </w:p>
    <w:p w14:paraId="0382223F" w14:textId="77777777" w:rsidR="0061791B" w:rsidRDefault="0061791B">
      <w:pPr>
        <w:spacing w:after="79" w:line="1" w:lineRule="exact"/>
      </w:pPr>
    </w:p>
    <w:p w14:paraId="32686DCE" w14:textId="77777777" w:rsidR="0061791B" w:rsidRDefault="001F40F7">
      <w:pPr>
        <w:pStyle w:val="Teksttreci0"/>
        <w:numPr>
          <w:ilvl w:val="0"/>
          <w:numId w:val="16"/>
        </w:numPr>
        <w:tabs>
          <w:tab w:val="left" w:pos="404"/>
        </w:tabs>
        <w:ind w:left="360" w:hanging="360"/>
        <w:jc w:val="both"/>
      </w:pPr>
      <w:r>
        <w:lastRenderedPageBreak/>
        <w:t>Wykonawca jest odpowiedzialny za działanie, zaniechanie, uchybienia i zaniedbania podwykonawcy i jego pracowników w takim samym stopniu, jakby to były działania, uchybienia lub zaniedbania jego własnych pracowników.</w:t>
      </w:r>
    </w:p>
    <w:p w14:paraId="6B494409" w14:textId="77777777" w:rsidR="0061791B" w:rsidRDefault="001F40F7">
      <w:pPr>
        <w:pStyle w:val="Teksttreci0"/>
        <w:numPr>
          <w:ilvl w:val="0"/>
          <w:numId w:val="16"/>
        </w:numPr>
        <w:tabs>
          <w:tab w:val="left" w:pos="404"/>
        </w:tabs>
        <w:ind w:left="360" w:hanging="360"/>
        <w:jc w:val="both"/>
      </w:pPr>
      <w:r>
        <w:t>Jakakolwiek przerwa w realizacji robót budowlanych, wynikająca z braku podwykonawcy, będzie traktowana jako przerwa wynikła z przyczyn zależnych od Wykonawcy i będzie stanowić podstawę do naliczenia Wykonawcy kar umownych.</w:t>
      </w:r>
    </w:p>
    <w:p w14:paraId="74C4030E" w14:textId="77777777" w:rsidR="0061791B" w:rsidRDefault="001F40F7">
      <w:pPr>
        <w:pStyle w:val="Teksttreci0"/>
        <w:numPr>
          <w:ilvl w:val="0"/>
          <w:numId w:val="16"/>
        </w:numPr>
        <w:tabs>
          <w:tab w:val="left" w:pos="404"/>
        </w:tabs>
        <w:ind w:left="360" w:hanging="360"/>
        <w:jc w:val="both"/>
      </w:pPr>
      <w: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EB61E9C" w14:textId="77777777" w:rsidR="0061791B" w:rsidRDefault="001F40F7">
      <w:pPr>
        <w:pStyle w:val="Teksttreci0"/>
        <w:numPr>
          <w:ilvl w:val="0"/>
          <w:numId w:val="16"/>
        </w:numPr>
        <w:tabs>
          <w:tab w:val="left" w:pos="404"/>
        </w:tabs>
        <w:ind w:left="360" w:hanging="360"/>
        <w:jc w:val="both"/>
      </w:pPr>
      <w: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BC0F726" w14:textId="77777777" w:rsidR="0061791B" w:rsidRDefault="001F40F7">
      <w:pPr>
        <w:pStyle w:val="Teksttreci0"/>
        <w:numPr>
          <w:ilvl w:val="0"/>
          <w:numId w:val="16"/>
        </w:numPr>
        <w:tabs>
          <w:tab w:val="left" w:pos="404"/>
        </w:tabs>
        <w:ind w:left="360" w:hanging="360"/>
        <w:jc w:val="both"/>
      </w:pPr>
      <w: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4D65AA6" w14:textId="77777777" w:rsidR="0061791B" w:rsidRDefault="001F40F7">
      <w:pPr>
        <w:pStyle w:val="Teksttreci0"/>
        <w:numPr>
          <w:ilvl w:val="0"/>
          <w:numId w:val="16"/>
        </w:numPr>
        <w:tabs>
          <w:tab w:val="left" w:pos="404"/>
        </w:tabs>
        <w:spacing w:after="140"/>
        <w:ind w:left="360" w:hanging="360"/>
        <w:jc w:val="both"/>
      </w:pPr>
      <w: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E607715" w14:textId="77777777" w:rsidR="0061791B" w:rsidRDefault="001F40F7">
      <w:pPr>
        <w:pStyle w:val="Nagwek20"/>
        <w:keepNext/>
        <w:keepLines/>
        <w:spacing w:after="0" w:line="360" w:lineRule="auto"/>
      </w:pPr>
      <w:bookmarkStart w:id="69" w:name="bookmark30"/>
      <w:r>
        <w:t>ODBIORY</w:t>
      </w:r>
      <w:bookmarkEnd w:id="69"/>
    </w:p>
    <w:p w14:paraId="05C5463C" w14:textId="77777777" w:rsidR="0061791B" w:rsidRDefault="0061791B">
      <w:pPr>
        <w:pStyle w:val="Nagwek20"/>
        <w:keepNext/>
        <w:keepLines/>
        <w:numPr>
          <w:ilvl w:val="0"/>
          <w:numId w:val="3"/>
        </w:numPr>
        <w:spacing w:line="360" w:lineRule="auto"/>
        <w:rPr>
          <w:sz w:val="24"/>
          <w:szCs w:val="24"/>
        </w:rPr>
      </w:pPr>
    </w:p>
    <w:p w14:paraId="7C242AF5" w14:textId="77777777" w:rsidR="0061791B" w:rsidRDefault="001F40F7">
      <w:pPr>
        <w:pStyle w:val="Teksttreci0"/>
        <w:numPr>
          <w:ilvl w:val="0"/>
          <w:numId w:val="18"/>
        </w:numPr>
        <w:tabs>
          <w:tab w:val="left" w:pos="341"/>
        </w:tabs>
        <w:jc w:val="both"/>
      </w:pPr>
      <w:r>
        <w:t>Strony zgodnie postanawiają, że będą stosowane następujące rodzaje odbiorów robót:</w:t>
      </w:r>
    </w:p>
    <w:p w14:paraId="1290FDEE" w14:textId="77777777" w:rsidR="0061791B" w:rsidRDefault="001F40F7">
      <w:pPr>
        <w:pStyle w:val="Teksttreci0"/>
        <w:numPr>
          <w:ilvl w:val="0"/>
          <w:numId w:val="19"/>
        </w:numPr>
        <w:tabs>
          <w:tab w:val="left" w:pos="706"/>
        </w:tabs>
        <w:spacing w:after="120"/>
        <w:ind w:firstLine="360"/>
        <w:jc w:val="both"/>
      </w:pPr>
      <w:r>
        <w:t>Odbiór częściowy,</w:t>
      </w:r>
    </w:p>
    <w:p w14:paraId="5F6A4FED" w14:textId="77777777" w:rsidR="0061791B" w:rsidRDefault="001F40F7">
      <w:pPr>
        <w:jc w:val="center"/>
        <w:rPr>
          <w:sz w:val="2"/>
          <w:szCs w:val="2"/>
        </w:rPr>
      </w:pPr>
      <w:r>
        <w:rPr>
          <w:noProof/>
          <w:lang w:val="en-US" w:bidi="ar-SA"/>
        </w:rPr>
        <w:drawing>
          <wp:inline distT="0" distB="0" distL="0" distR="0" wp14:anchorId="3A82778C" wp14:editId="3A3107FB">
            <wp:extent cx="6181090" cy="731520"/>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stretch/>
                  </pic:blipFill>
                  <pic:spPr>
                    <a:xfrm>
                      <a:off x="0" y="0"/>
                      <a:ext cx="6181090" cy="731520"/>
                    </a:xfrm>
                    <a:prstGeom prst="rect">
                      <a:avLst/>
                    </a:prstGeom>
                  </pic:spPr>
                </pic:pic>
              </a:graphicData>
            </a:graphic>
          </wp:inline>
        </w:drawing>
      </w:r>
    </w:p>
    <w:p w14:paraId="0C892758" w14:textId="77777777" w:rsidR="0061791B" w:rsidRDefault="0061791B">
      <w:pPr>
        <w:spacing w:after="79" w:line="1" w:lineRule="exact"/>
      </w:pPr>
    </w:p>
    <w:p w14:paraId="04B71232" w14:textId="77777777" w:rsidR="0061791B" w:rsidRDefault="001F40F7">
      <w:pPr>
        <w:pStyle w:val="Teksttreci0"/>
        <w:numPr>
          <w:ilvl w:val="0"/>
          <w:numId w:val="19"/>
        </w:numPr>
        <w:tabs>
          <w:tab w:val="left" w:pos="730"/>
        </w:tabs>
        <w:ind w:firstLine="380"/>
        <w:jc w:val="both"/>
      </w:pPr>
      <w:r>
        <w:lastRenderedPageBreak/>
        <w:t>Odbiór końcowy.</w:t>
      </w:r>
    </w:p>
    <w:p w14:paraId="7E41B69E" w14:textId="77777777" w:rsidR="0061791B" w:rsidRDefault="001F40F7">
      <w:pPr>
        <w:pStyle w:val="Teksttreci0"/>
        <w:numPr>
          <w:ilvl w:val="0"/>
          <w:numId w:val="18"/>
        </w:numPr>
        <w:tabs>
          <w:tab w:val="left" w:pos="346"/>
        </w:tabs>
        <w:ind w:left="380" w:hanging="380"/>
        <w:jc w:val="both"/>
      </w:pPr>
      <w:r>
        <w:t>Zamawiający wyznaczy Wykonawcy termin odbioru z równoczesnym powiadomieniem odpowiedniego inspektora nadzoru (jeżeli dotyczy), przy czym w odniesieniu do odbioru końcowego Wykonawca dodatkowo zgłosi Zamawiającemu pisemnie gotowość do odbioru końcowego, składając stosowne pismo bezpośrednio w jego siedzibie.</w:t>
      </w:r>
    </w:p>
    <w:p w14:paraId="3A07BCEA" w14:textId="77777777" w:rsidR="0061791B" w:rsidRDefault="001F40F7">
      <w:pPr>
        <w:pStyle w:val="Teksttreci0"/>
        <w:numPr>
          <w:ilvl w:val="0"/>
          <w:numId w:val="18"/>
        </w:numPr>
        <w:tabs>
          <w:tab w:val="left" w:pos="346"/>
        </w:tabs>
        <w:ind w:left="380" w:hanging="380"/>
        <w:jc w:val="both"/>
      </w:pPr>
      <w:r>
        <w:t>Wykonawca jest zobowiązany przekazać Zamawiającemu od każdego z podwykonawców specjalistycznych, protokół powykonawczy w dniu odbioru końcowego (jeżeli dotyczy).</w:t>
      </w:r>
    </w:p>
    <w:p w14:paraId="55E73E0A" w14:textId="77777777" w:rsidR="0061791B" w:rsidRDefault="001F40F7">
      <w:pPr>
        <w:pStyle w:val="Teksttreci0"/>
        <w:numPr>
          <w:ilvl w:val="0"/>
          <w:numId w:val="18"/>
        </w:numPr>
        <w:tabs>
          <w:tab w:val="left" w:pos="346"/>
        </w:tabs>
        <w:ind w:left="380" w:hanging="380"/>
        <w:jc w:val="both"/>
      </w:pPr>
      <w:r>
        <w:rPr>
          <w:u w:val="single"/>
        </w:rPr>
        <w:t xml:space="preserve">Wraz ze zgłoszeniem do odbioru końcowego Wykonawca przekaże Zamawiającemu następujące </w:t>
      </w:r>
      <w:r>
        <w:t>dokumenty:</w:t>
      </w:r>
    </w:p>
    <w:p w14:paraId="2343E817" w14:textId="77777777" w:rsidR="0061791B" w:rsidRDefault="001F40F7">
      <w:pPr>
        <w:pStyle w:val="Teksttreci0"/>
        <w:numPr>
          <w:ilvl w:val="0"/>
          <w:numId w:val="20"/>
        </w:numPr>
        <w:tabs>
          <w:tab w:val="left" w:pos="730"/>
        </w:tabs>
        <w:ind w:firstLine="380"/>
        <w:jc w:val="both"/>
      </w:pPr>
      <w:r>
        <w:t>Dziennik budowy,</w:t>
      </w:r>
    </w:p>
    <w:p w14:paraId="7F2B87C1" w14:textId="77777777" w:rsidR="0061791B" w:rsidRDefault="001F40F7">
      <w:pPr>
        <w:pStyle w:val="Teksttreci0"/>
        <w:numPr>
          <w:ilvl w:val="0"/>
          <w:numId w:val="20"/>
        </w:numPr>
        <w:tabs>
          <w:tab w:val="left" w:pos="730"/>
        </w:tabs>
        <w:ind w:firstLine="380"/>
        <w:jc w:val="both"/>
      </w:pPr>
      <w:r>
        <w:t>kosztorys powykonawczy,</w:t>
      </w:r>
    </w:p>
    <w:p w14:paraId="4403E94E" w14:textId="77777777" w:rsidR="0061791B" w:rsidRDefault="001F40F7">
      <w:pPr>
        <w:pStyle w:val="Teksttreci0"/>
        <w:numPr>
          <w:ilvl w:val="0"/>
          <w:numId w:val="20"/>
        </w:numPr>
        <w:tabs>
          <w:tab w:val="left" w:pos="730"/>
        </w:tabs>
        <w:ind w:left="740" w:hanging="360"/>
        <w:jc w:val="both"/>
      </w:pPr>
      <w:r>
        <w:t>dokumentację powykonawczą, opisaną i skompletowaną w dwóch egzemplarzach, zawierającą m.in. inwentaryzację geodezyjną powykonawczą wraz ze szkicami i zestawieniem parametrów technicznych obiektu,</w:t>
      </w:r>
    </w:p>
    <w:p w14:paraId="651A2848" w14:textId="77777777" w:rsidR="0061791B" w:rsidRDefault="001F40F7">
      <w:pPr>
        <w:pStyle w:val="Teksttreci0"/>
        <w:numPr>
          <w:ilvl w:val="0"/>
          <w:numId w:val="20"/>
        </w:numPr>
        <w:tabs>
          <w:tab w:val="left" w:pos="730"/>
        </w:tabs>
        <w:ind w:left="740" w:hanging="360"/>
        <w:jc w:val="both"/>
      </w:pPr>
      <w:r>
        <w:t>wymagane dokumenty, protokoły i zaświadczenia z przeprowadzonych prób i sprawdzeń, instrukcje użytkowania, dokumenty gwarancyjne i inne dokumenty wymagane stosownymi przepisami,</w:t>
      </w:r>
    </w:p>
    <w:p w14:paraId="37882EEB" w14:textId="77777777" w:rsidR="0061791B" w:rsidRDefault="001F40F7">
      <w:pPr>
        <w:pStyle w:val="Teksttreci0"/>
        <w:numPr>
          <w:ilvl w:val="0"/>
          <w:numId w:val="20"/>
        </w:numPr>
        <w:tabs>
          <w:tab w:val="left" w:pos="730"/>
        </w:tabs>
        <w:ind w:left="740" w:hanging="360"/>
        <w:jc w:val="both"/>
      </w:pPr>
      <w:r>
        <w:t>oświadczenie Kierownika budowy o zgodności wykonania robót z dokumentacją projektową, obowiązującymi przepisami i normami,</w:t>
      </w:r>
    </w:p>
    <w:p w14:paraId="7E7CC243" w14:textId="77777777" w:rsidR="0061791B" w:rsidRDefault="001F40F7">
      <w:pPr>
        <w:pStyle w:val="Teksttreci0"/>
        <w:numPr>
          <w:ilvl w:val="0"/>
          <w:numId w:val="20"/>
        </w:numPr>
        <w:tabs>
          <w:tab w:val="left" w:pos="730"/>
        </w:tabs>
        <w:ind w:left="740" w:hanging="360"/>
        <w:jc w:val="both"/>
      </w:pPr>
      <w:r>
        <w:t>dokumenty (atesty, certyfikaty) potwierdzające, że wbudowane wyroby budowlane są zgodne z art. 10 ustawy Prawo budowlane (opisane i ostemplowane przez Kierownika budowy),</w:t>
      </w:r>
    </w:p>
    <w:p w14:paraId="13357CD4" w14:textId="77777777" w:rsidR="0061791B" w:rsidRDefault="001F40F7">
      <w:pPr>
        <w:pStyle w:val="Teksttreci0"/>
        <w:numPr>
          <w:ilvl w:val="0"/>
          <w:numId w:val="20"/>
        </w:numPr>
        <w:tabs>
          <w:tab w:val="left" w:pos="730"/>
        </w:tabs>
        <w:ind w:left="740" w:hanging="360"/>
        <w:jc w:val="both"/>
      </w:pPr>
      <w:r>
        <w:t>pozostałe dokumenty w szczególności autoryzacje i deklaracje zgodności producenta potwierdzające należyte wykonanie Przedmiotu umowy.</w:t>
      </w:r>
    </w:p>
    <w:p w14:paraId="0602877E" w14:textId="77777777" w:rsidR="0061791B" w:rsidRDefault="001F40F7">
      <w:pPr>
        <w:pStyle w:val="Teksttreci0"/>
        <w:numPr>
          <w:ilvl w:val="0"/>
          <w:numId w:val="18"/>
        </w:numPr>
        <w:tabs>
          <w:tab w:val="left" w:pos="346"/>
        </w:tabs>
        <w:ind w:left="380" w:hanging="380"/>
        <w:jc w:val="both"/>
      </w:pPr>
      <w:r>
        <w:t>W czynnościach odbiorowych uczestniczyć będzie komisja składająca się z przedstawicieli Zamawiającego i Wykonawcy.</w:t>
      </w:r>
    </w:p>
    <w:p w14:paraId="2A14A246" w14:textId="77777777" w:rsidR="0061791B" w:rsidRDefault="001F40F7">
      <w:pPr>
        <w:pStyle w:val="Teksttreci0"/>
        <w:numPr>
          <w:ilvl w:val="0"/>
          <w:numId w:val="18"/>
        </w:numPr>
        <w:tabs>
          <w:tab w:val="left" w:pos="346"/>
        </w:tabs>
        <w:ind w:left="380" w:hanging="380"/>
        <w:jc w:val="both"/>
      </w:pPr>
      <w:r>
        <w:t>Jeżeli w toku czynności odbiorowych zostaną stwierdzone wady fizyczne lub Wykonawca nie dostarczy Zamawiającemu dokumentów odbiorowych, Zamawiającemu przysługują następujące uprawnienia:</w:t>
      </w:r>
    </w:p>
    <w:p w14:paraId="74A2256D" w14:textId="77777777" w:rsidR="0061791B" w:rsidRDefault="001F40F7">
      <w:pPr>
        <w:pStyle w:val="Teksttreci0"/>
        <w:numPr>
          <w:ilvl w:val="0"/>
          <w:numId w:val="21"/>
        </w:numPr>
        <w:tabs>
          <w:tab w:val="left" w:pos="730"/>
        </w:tabs>
        <w:ind w:left="740" w:hanging="360"/>
        <w:jc w:val="both"/>
      </w:pPr>
      <w:r>
        <w:t>w przypadku gdy wady nadają się do usunięcia Zamawiający, zastrzega sobie prawo odstąpienia od odbioru końcowego Przedmiotu Umowy, do czasu usunięcia wad lub dostarczenia kompletu dokumentów odbiorowych. W takiej sytuacji strony spisują protokół usterek. Wykonawca zobowiązuje się do usunięcia wszystkich wad, ujawnionych w protokole usterek. W razie stwierdzenia wad, których nie można usunąć niezwłocznie zostanie ustalony termin ich usunięcia przez Zamawiającego, z uwzględnieniem możliwości technicznych,</w:t>
      </w:r>
    </w:p>
    <w:p w14:paraId="0B82CA2D" w14:textId="77777777" w:rsidR="0061791B" w:rsidRDefault="001F40F7">
      <w:pPr>
        <w:pStyle w:val="Teksttreci0"/>
        <w:numPr>
          <w:ilvl w:val="0"/>
          <w:numId w:val="21"/>
        </w:numPr>
        <w:tabs>
          <w:tab w:val="left" w:pos="730"/>
        </w:tabs>
        <w:ind w:left="740" w:hanging="360"/>
        <w:jc w:val="both"/>
      </w:pPr>
      <w:r>
        <w:t>po usunięciu wad Wykonawca powiadomi Zamawiającego o terminie odbioru końcowego. Po usunięciu wad Zamawiający i Wykonawca przystąpią do odbioru końcowego.</w:t>
      </w:r>
      <w:r>
        <w:br w:type="page"/>
      </w:r>
    </w:p>
    <w:p w14:paraId="3392D253" w14:textId="77777777" w:rsidR="0061791B" w:rsidRDefault="001F40F7">
      <w:pPr>
        <w:spacing w:line="1" w:lineRule="exact"/>
      </w:pPr>
      <w:r>
        <w:rPr>
          <w:noProof/>
          <w:lang w:val="en-US" w:bidi="ar-SA"/>
        </w:rPr>
        <w:lastRenderedPageBreak/>
        <mc:AlternateContent>
          <mc:Choice Requires="wps">
            <w:drawing>
              <wp:anchor distT="0" distB="79375" distL="0" distR="0" simplePos="0" relativeHeight="125829378" behindDoc="0" locked="0" layoutInCell="1" allowOverlap="1" wp14:anchorId="060C0506" wp14:editId="16296CAE">
                <wp:simplePos x="0" y="0"/>
                <wp:positionH relativeFrom="page">
                  <wp:posOffset>1336040</wp:posOffset>
                </wp:positionH>
                <wp:positionV relativeFrom="paragraph">
                  <wp:posOffset>0</wp:posOffset>
                </wp:positionV>
                <wp:extent cx="984250" cy="506095"/>
                <wp:effectExtent l="0" t="0" r="0" b="0"/>
                <wp:wrapTopAndBottom/>
                <wp:docPr id="16" name="Shape 16"/>
                <wp:cNvGraphicFramePr/>
                <a:graphic xmlns:a="http://schemas.openxmlformats.org/drawingml/2006/main">
                  <a:graphicData uri="http://schemas.microsoft.com/office/word/2010/wordprocessingShape">
                    <wps:wsp>
                      <wps:cNvSpPr txBox="1"/>
                      <wps:spPr>
                        <a:xfrm>
                          <a:off x="0" y="0"/>
                          <a:ext cx="984250" cy="506095"/>
                        </a:xfrm>
                        <a:prstGeom prst="rect">
                          <a:avLst/>
                        </a:prstGeom>
                        <a:noFill/>
                      </wps:spPr>
                      <wps:txbx>
                        <w:txbxContent>
                          <w:p w14:paraId="0011CD2E" w14:textId="77777777" w:rsidR="00E81CD9" w:rsidRDefault="00E81CD9">
                            <w:pPr>
                              <w:pStyle w:val="Nagwek20"/>
                              <w:keepNext/>
                              <w:keepLines/>
                              <w:spacing w:after="0" w:line="240" w:lineRule="auto"/>
                              <w:jc w:val="left"/>
                            </w:pPr>
                            <w:bookmarkStart w:id="70" w:name="bookmark7"/>
                            <w:r>
                              <w:rPr>
                                <w:color w:val="253779"/>
                              </w:rPr>
                              <w:t>KRAJOWY PLAN ODBUDOWY</w:t>
                            </w:r>
                            <w:bookmarkEnd w:id="70"/>
                          </w:p>
                        </w:txbxContent>
                      </wps:txbx>
                      <wps:bodyPr lIns="0" tIns="0" rIns="0" bIns="0"/>
                    </wps:wsp>
                  </a:graphicData>
                </a:graphic>
              </wp:anchor>
            </w:drawing>
          </mc:Choice>
          <mc:Fallback xmlns:w15="http://schemas.microsoft.com/office/word/2012/wordml">
            <w:pict>
              <v:shape id="_x0000_s1042" type="#_x0000_t202" style="position:absolute;margin-left:105.2pt;margin-top:0;width:77.5pt;height:39.850000000000001pt;z-index:-125829375;mso-wrap-distance-left:0;mso-wrap-distance-right:0;mso-wrap-distance-bottom:6.25pt;mso-position-horizontal-relative:page" filled="f" stroked="f">
                <v:textbox inset="0,0,0,0">
                  <w:txbxContent>
                    <w:p>
                      <w:pPr>
                        <w:pStyle w:val="Style2"/>
                        <w:keepNext/>
                        <w:keepLines/>
                        <w:widowControl w:val="0"/>
                        <w:shd w:val="clear" w:color="auto" w:fill="auto"/>
                        <w:bidi w:val="0"/>
                        <w:spacing w:before="0" w:after="0" w:line="240" w:lineRule="auto"/>
                        <w:ind w:left="0" w:right="0" w:firstLine="0"/>
                        <w:jc w:val="left"/>
                      </w:pPr>
                      <w:bookmarkStart w:id="7" w:name="bookmark7"/>
                      <w:r>
                        <w:rPr>
                          <w:color w:val="253779"/>
                          <w:spacing w:val="0"/>
                          <w:w w:val="100"/>
                          <w:position w:val="0"/>
                          <w:shd w:val="clear" w:color="auto" w:fill="auto"/>
                          <w:lang w:val="pl-PL" w:eastAsia="pl-PL" w:bidi="pl-PL"/>
                        </w:rPr>
                        <w:t>KRAJOWY PLAN ODBUDOWY</w:t>
                      </w:r>
                      <w:bookmarkEnd w:id="7"/>
                    </w:p>
                  </w:txbxContent>
                </v:textbox>
                <w10:wrap type="topAndBottom" anchorx="page"/>
              </v:shape>
            </w:pict>
          </mc:Fallback>
        </mc:AlternateContent>
      </w:r>
      <w:r>
        <w:rPr>
          <w:noProof/>
          <w:lang w:val="en-US" w:bidi="ar-SA"/>
        </w:rPr>
        <mc:AlternateContent>
          <mc:Choice Requires="wps">
            <w:drawing>
              <wp:anchor distT="82550" distB="176530" distL="0" distR="0" simplePos="0" relativeHeight="125829380" behindDoc="0" locked="0" layoutInCell="1" allowOverlap="1" wp14:anchorId="4E3B1D36" wp14:editId="4CDC7DD4">
                <wp:simplePos x="0" y="0"/>
                <wp:positionH relativeFrom="page">
                  <wp:posOffset>3427095</wp:posOffset>
                </wp:positionH>
                <wp:positionV relativeFrom="paragraph">
                  <wp:posOffset>82550</wp:posOffset>
                </wp:positionV>
                <wp:extent cx="978535" cy="326390"/>
                <wp:effectExtent l="0" t="0" r="0" b="0"/>
                <wp:wrapTopAndBottom/>
                <wp:docPr id="18" name="Shape 18"/>
                <wp:cNvGraphicFramePr/>
                <a:graphic xmlns:a="http://schemas.openxmlformats.org/drawingml/2006/main">
                  <a:graphicData uri="http://schemas.microsoft.com/office/word/2010/wordprocessingShape">
                    <wps:wsp>
                      <wps:cNvSpPr txBox="1"/>
                      <wps:spPr>
                        <a:xfrm>
                          <a:off x="0" y="0"/>
                          <a:ext cx="978535" cy="326390"/>
                        </a:xfrm>
                        <a:prstGeom prst="rect">
                          <a:avLst/>
                        </a:prstGeom>
                        <a:noFill/>
                      </wps:spPr>
                      <wps:txbx>
                        <w:txbxContent>
                          <w:p w14:paraId="7EADB4C3" w14:textId="77777777" w:rsidR="00E81CD9" w:rsidRDefault="00E81CD9">
                            <w:pPr>
                              <w:pStyle w:val="Teksttreci0"/>
                              <w:spacing w:line="240" w:lineRule="auto"/>
                            </w:pPr>
                            <w:r>
                              <w:rPr>
                                <w:b/>
                                <w:bCs/>
                              </w:rPr>
                              <w:t>Rzeczpospolita</w:t>
                            </w:r>
                          </w:p>
                          <w:p w14:paraId="68FCA522" w14:textId="77777777" w:rsidR="00E81CD9" w:rsidRDefault="00E81CD9">
                            <w:pPr>
                              <w:pStyle w:val="Teksttreci0"/>
                              <w:spacing w:line="230" w:lineRule="auto"/>
                            </w:pPr>
                            <w:r>
                              <w:rPr>
                                <w:b/>
                                <w:bCs/>
                              </w:rPr>
                              <w:t>Polska</w:t>
                            </w:r>
                          </w:p>
                        </w:txbxContent>
                      </wps:txbx>
                      <wps:bodyPr lIns="0" tIns="0" rIns="0" bIns="0"/>
                    </wps:wsp>
                  </a:graphicData>
                </a:graphic>
              </wp:anchor>
            </w:drawing>
          </mc:Choice>
          <mc:Fallback xmlns:w15="http://schemas.microsoft.com/office/word/2012/wordml">
            <w:pict>
              <v:shape id="_x0000_s1044" type="#_x0000_t202" style="position:absolute;margin-left:269.85000000000002pt;margin-top:6.5pt;width:77.049999999999997pt;height:25.699999999999999pt;z-index:-125829373;mso-wrap-distance-left:0;mso-wrap-distance-top:6.5pt;mso-wrap-distance-right:0;mso-wrap-distance-bottom:13.9pt;mso-position-horizontal-relative:page" filled="f" stroked="f">
                <v:textbox inset="0,0,0,0">
                  <w:txbxContent>
                    <w:p>
                      <w:pPr>
                        <w:pStyle w:val="Style1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hd w:val="clear" w:color="auto" w:fill="auto"/>
                          <w:lang w:val="pl-PL" w:eastAsia="pl-PL" w:bidi="pl-PL"/>
                        </w:rPr>
                        <w:t>Rzeczpospolita</w:t>
                      </w:r>
                    </w:p>
                    <w:p>
                      <w:pPr>
                        <w:pStyle w:val="Style12"/>
                        <w:keepNext w:val="0"/>
                        <w:keepLines w:val="0"/>
                        <w:widowControl w:val="0"/>
                        <w:shd w:val="clear" w:color="auto" w:fill="auto"/>
                        <w:bidi w:val="0"/>
                        <w:spacing w:before="0" w:after="0" w:line="230" w:lineRule="auto"/>
                        <w:ind w:left="0" w:right="0" w:firstLine="0"/>
                        <w:jc w:val="left"/>
                      </w:pPr>
                      <w:r>
                        <w:rPr>
                          <w:b/>
                          <w:bCs/>
                          <w:color w:val="000000"/>
                          <w:spacing w:val="0"/>
                          <w:w w:val="100"/>
                          <w:position w:val="0"/>
                          <w:shd w:val="clear" w:color="auto" w:fill="auto"/>
                          <w:lang w:val="pl-PL" w:eastAsia="pl-PL" w:bidi="pl-PL"/>
                        </w:rPr>
                        <w:t>Polska</w:t>
                      </w:r>
                    </w:p>
                  </w:txbxContent>
                </v:textbox>
                <w10:wrap type="topAndBottom" anchorx="page"/>
              </v:shape>
            </w:pict>
          </mc:Fallback>
        </mc:AlternateContent>
      </w:r>
      <w:r>
        <w:rPr>
          <w:noProof/>
          <w:lang w:val="en-US" w:bidi="ar-SA"/>
        </w:rPr>
        <mc:AlternateContent>
          <mc:Choice Requires="wps">
            <w:drawing>
              <wp:anchor distT="0" distB="76200" distL="0" distR="0" simplePos="0" relativeHeight="125829382" behindDoc="0" locked="0" layoutInCell="1" allowOverlap="1" wp14:anchorId="41D4065B" wp14:editId="7E04B0D0">
                <wp:simplePos x="0" y="0"/>
                <wp:positionH relativeFrom="page">
                  <wp:posOffset>4676775</wp:posOffset>
                </wp:positionH>
                <wp:positionV relativeFrom="paragraph">
                  <wp:posOffset>0</wp:posOffset>
                </wp:positionV>
                <wp:extent cx="1386840" cy="509270"/>
                <wp:effectExtent l="0" t="0" r="0" b="0"/>
                <wp:wrapTopAndBottom/>
                <wp:docPr id="20" name="Shape 20"/>
                <wp:cNvGraphicFramePr/>
                <a:graphic xmlns:a="http://schemas.openxmlformats.org/drawingml/2006/main">
                  <a:graphicData uri="http://schemas.microsoft.com/office/word/2010/wordprocessingShape">
                    <wps:wsp>
                      <wps:cNvSpPr txBox="1"/>
                      <wps:spPr>
                        <a:xfrm>
                          <a:off x="0" y="0"/>
                          <a:ext cx="1386840" cy="509270"/>
                        </a:xfrm>
                        <a:prstGeom prst="rect">
                          <a:avLst/>
                        </a:prstGeom>
                        <a:noFill/>
                      </wps:spPr>
                      <wps:txbx>
                        <w:txbxContent>
                          <w:p w14:paraId="2C098593" w14:textId="77777777" w:rsidR="00E81CD9" w:rsidRDefault="00E81CD9">
                            <w:pPr>
                              <w:pStyle w:val="Teksttreci20"/>
                            </w:pPr>
                            <w:r>
                              <w:t xml:space="preserve">Sfinansowane przez </w:t>
                            </w:r>
                            <w:r>
                              <w:rPr>
                                <w:color w:val="003399"/>
                              </w:rPr>
                              <w:t>I</w:t>
                            </w:r>
                            <w:r>
                              <w:rPr>
                                <w:color w:val="003399"/>
                              </w:rPr>
                              <w:br/>
                            </w:r>
                            <w:r>
                              <w:t xml:space="preserve">Unię </w:t>
                            </w:r>
                            <w:proofErr w:type="spellStart"/>
                            <w:r>
                              <w:t>Europejskę</w:t>
                            </w:r>
                            <w:proofErr w:type="spellEnd"/>
                          </w:p>
                          <w:p w14:paraId="0456249C" w14:textId="77777777" w:rsidR="00E81CD9" w:rsidRDefault="00E81CD9">
                            <w:pPr>
                              <w:pStyle w:val="Nagwek20"/>
                              <w:keepNext/>
                              <w:keepLines/>
                              <w:spacing w:after="0" w:line="233" w:lineRule="auto"/>
                            </w:pPr>
                            <w:bookmarkStart w:id="71" w:name="bookmark9"/>
                            <w:proofErr w:type="spellStart"/>
                            <w:r>
                              <w:t>NextGenerationEU</w:t>
                            </w:r>
                            <w:proofErr w:type="spellEnd"/>
                            <w:r>
                              <w:t xml:space="preserve"> |</w:t>
                            </w:r>
                            <w:bookmarkEnd w:id="71"/>
                          </w:p>
                        </w:txbxContent>
                      </wps:txbx>
                      <wps:bodyPr lIns="0" tIns="0" rIns="0" bIns="0"/>
                    </wps:wsp>
                  </a:graphicData>
                </a:graphic>
              </wp:anchor>
            </w:drawing>
          </mc:Choice>
          <mc:Fallback xmlns:w15="http://schemas.microsoft.com/office/word/2012/wordml">
            <w:pict>
              <v:shape id="_x0000_s1046" type="#_x0000_t202" style="position:absolute;margin-left:368.25pt;margin-top:0;width:109.2pt;height:40.100000000000001pt;z-index:-125829371;mso-wrap-distance-left:0;mso-wrap-distance-right:0;mso-wrap-distance-bottom:6.pt;mso-position-horizontal-relative:page" filled="f" stroked="f">
                <v:textbox inset="0,0,0,0">
                  <w:txbxContent>
                    <w:p>
                      <w:pPr>
                        <w:pStyle w:val="Style5"/>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pl-PL" w:eastAsia="pl-PL" w:bidi="pl-PL"/>
                        </w:rPr>
                        <w:t xml:space="preserve">Sfinansowane przez </w:t>
                      </w:r>
                      <w:r>
                        <w:rPr>
                          <w:color w:val="003399"/>
                          <w:spacing w:val="0"/>
                          <w:w w:val="100"/>
                          <w:position w:val="0"/>
                          <w:shd w:val="clear" w:color="auto" w:fill="auto"/>
                          <w:lang w:val="pl-PL" w:eastAsia="pl-PL" w:bidi="pl-PL"/>
                        </w:rPr>
                        <w:t>I</w:t>
                        <w:br/>
                      </w:r>
                      <w:r>
                        <w:rPr>
                          <w:color w:val="000000"/>
                          <w:spacing w:val="0"/>
                          <w:w w:val="100"/>
                          <w:position w:val="0"/>
                          <w:shd w:val="clear" w:color="auto" w:fill="auto"/>
                          <w:lang w:val="pl-PL" w:eastAsia="pl-PL" w:bidi="pl-PL"/>
                        </w:rPr>
                        <w:t>Unię Europejskę</w:t>
                      </w:r>
                    </w:p>
                    <w:p>
                      <w:pPr>
                        <w:pStyle w:val="Style2"/>
                        <w:keepNext/>
                        <w:keepLines/>
                        <w:widowControl w:val="0"/>
                        <w:shd w:val="clear" w:color="auto" w:fill="auto"/>
                        <w:bidi w:val="0"/>
                        <w:spacing w:before="0" w:after="0" w:line="233" w:lineRule="auto"/>
                        <w:ind w:left="0" w:right="0" w:firstLine="0"/>
                        <w:jc w:val="center"/>
                      </w:pPr>
                      <w:bookmarkStart w:id="9" w:name="bookmark9"/>
                      <w:r>
                        <w:rPr>
                          <w:color w:val="000000"/>
                          <w:spacing w:val="0"/>
                          <w:w w:val="100"/>
                          <w:position w:val="0"/>
                          <w:shd w:val="clear" w:color="auto" w:fill="auto"/>
                          <w:lang w:val="pl-PL" w:eastAsia="pl-PL" w:bidi="pl-PL"/>
                        </w:rPr>
                        <w:t>NextGenerationEU |</w:t>
                      </w:r>
                      <w:bookmarkEnd w:id="9"/>
                    </w:p>
                  </w:txbxContent>
                </v:textbox>
                <w10:wrap type="topAndBottom" anchorx="page"/>
              </v:shape>
            </w:pict>
          </mc:Fallback>
        </mc:AlternateContent>
      </w:r>
    </w:p>
    <w:p w14:paraId="229B99EA" w14:textId="77777777" w:rsidR="0061791B" w:rsidRDefault="001F40F7">
      <w:pPr>
        <w:pStyle w:val="Teksttreci0"/>
        <w:numPr>
          <w:ilvl w:val="0"/>
          <w:numId w:val="18"/>
        </w:numPr>
        <w:tabs>
          <w:tab w:val="left" w:pos="342"/>
        </w:tabs>
        <w:spacing w:after="140" w:line="240" w:lineRule="auto"/>
        <w:jc w:val="both"/>
      </w:pPr>
      <w:r>
        <w:t>W razie nie</w:t>
      </w:r>
      <w:del w:id="72" w:author="JW Kancelaria" w:date="2025-05-21T16:50:00Z">
        <w:r w:rsidDel="00BD7530">
          <w:delText xml:space="preserve"> </w:delText>
        </w:r>
      </w:del>
      <w:r>
        <w:t>usunięcia w ustalonym terminie przez Wykonawcę wad i usterek stwierdzonych przy</w:t>
      </w:r>
    </w:p>
    <w:p w14:paraId="466C5EBA" w14:textId="77777777" w:rsidR="0061791B" w:rsidRDefault="001F40F7">
      <w:pPr>
        <w:pStyle w:val="Teksttreci0"/>
        <w:ind w:left="380"/>
        <w:jc w:val="both"/>
      </w:pPr>
      <w:r>
        <w:t>odbiorze końcowym, czy też w okresie gwarancji oraz przy przeglądzie gwarancyjnym</w:t>
      </w:r>
      <w:ins w:id="73" w:author="JW Kancelaria" w:date="2025-05-21T16:50:00Z">
        <w:r w:rsidR="00BD7530">
          <w:t xml:space="preserve"> z przyczyn zależnych od Wykonawcy</w:t>
        </w:r>
      </w:ins>
      <w:r>
        <w:t>, Zamawiający jest upoważniony do ich usunięcia na koszt i ryzyko Wykonawcy bez zgody Sądu.</w:t>
      </w:r>
    </w:p>
    <w:p w14:paraId="467AF2AA" w14:textId="77777777" w:rsidR="0061791B" w:rsidRDefault="001F40F7">
      <w:pPr>
        <w:pStyle w:val="Teksttreci0"/>
        <w:numPr>
          <w:ilvl w:val="0"/>
          <w:numId w:val="18"/>
        </w:numPr>
        <w:tabs>
          <w:tab w:val="left" w:pos="342"/>
        </w:tabs>
        <w:spacing w:after="140"/>
        <w:ind w:left="380" w:hanging="380"/>
        <w:jc w:val="both"/>
      </w:pPr>
      <w:r>
        <w:t>Zamawiający wyznaczy termin rozpoczęcia czynności odbiorowych w terminie 14 dni od daty otrzymania od wykonawcy informacji o gotowości do odbioru końcowego.</w:t>
      </w:r>
    </w:p>
    <w:p w14:paraId="75BC4F94" w14:textId="77777777" w:rsidR="0061791B" w:rsidRDefault="001F40F7">
      <w:pPr>
        <w:pStyle w:val="Teksttreci0"/>
        <w:spacing w:after="140" w:line="240" w:lineRule="auto"/>
        <w:jc w:val="center"/>
      </w:pPr>
      <w:r>
        <w:rPr>
          <w:b/>
          <w:bCs/>
        </w:rPr>
        <w:t>GWARANCJA</w:t>
      </w:r>
    </w:p>
    <w:p w14:paraId="5445C937" w14:textId="77777777" w:rsidR="0061791B" w:rsidRDefault="001F40F7">
      <w:pPr>
        <w:pStyle w:val="Teksttreci0"/>
        <w:spacing w:after="280" w:line="240" w:lineRule="auto"/>
        <w:jc w:val="center"/>
        <w:rPr>
          <w:sz w:val="24"/>
          <w:szCs w:val="24"/>
        </w:rPr>
      </w:pPr>
      <w:r>
        <w:rPr>
          <w:b/>
          <w:bCs/>
          <w:sz w:val="24"/>
          <w:szCs w:val="24"/>
        </w:rPr>
        <w:t>§ 11</w:t>
      </w:r>
    </w:p>
    <w:p w14:paraId="144524EA" w14:textId="77777777" w:rsidR="0061791B" w:rsidRDefault="001F40F7">
      <w:pPr>
        <w:pStyle w:val="Teksttreci0"/>
        <w:numPr>
          <w:ilvl w:val="0"/>
          <w:numId w:val="22"/>
        </w:numPr>
        <w:tabs>
          <w:tab w:val="left" w:pos="342"/>
        </w:tabs>
        <w:jc w:val="both"/>
        <w:rPr>
          <w:ins w:id="74" w:author="JW Kancelaria" w:date="2025-05-21T16:53:00Z"/>
        </w:rPr>
      </w:pPr>
      <w:r>
        <w:t xml:space="preserve">Wykonawca udziela Zamawiającemu gwarancji: </w:t>
      </w:r>
      <w:r>
        <w:rPr>
          <w:b/>
          <w:bCs/>
        </w:rPr>
        <w:t>... miesięcy</w:t>
      </w:r>
      <w:r>
        <w:t>.</w:t>
      </w:r>
    </w:p>
    <w:p w14:paraId="20256C54" w14:textId="77777777" w:rsidR="00E81CD9" w:rsidRDefault="00E81CD9" w:rsidP="00E81CD9">
      <w:pPr>
        <w:pStyle w:val="Teksttreci0"/>
        <w:numPr>
          <w:ilvl w:val="0"/>
          <w:numId w:val="22"/>
        </w:numPr>
        <w:tabs>
          <w:tab w:val="left" w:pos="342"/>
        </w:tabs>
        <w:ind w:left="284"/>
        <w:jc w:val="both"/>
      </w:pPr>
      <w:ins w:id="75" w:author="JW Kancelaria" w:date="2025-05-21T16:54:00Z">
        <w:r w:rsidRPr="00CE43D0">
          <w:t>Dla materiałów</w:t>
        </w:r>
      </w:ins>
      <w:ins w:id="76" w:author="JW Kancelaria" w:date="2025-05-21T16:55:00Z">
        <w:r w:rsidRPr="00CE43D0">
          <w:t>,</w:t>
        </w:r>
      </w:ins>
      <w:ins w:id="77" w:author="JW Kancelaria" w:date="2025-05-21T16:54:00Z">
        <w:r w:rsidRPr="00CE43D0">
          <w:t xml:space="preserve"> </w:t>
        </w:r>
      </w:ins>
      <w:ins w:id="78" w:author="JW Kancelaria" w:date="2025-05-21T16:55:00Z">
        <w:r w:rsidRPr="00CE43D0">
          <w:t xml:space="preserve">sprzętów </w:t>
        </w:r>
      </w:ins>
      <w:ins w:id="79" w:author="JW Kancelaria" w:date="2025-05-21T16:54:00Z">
        <w:r w:rsidRPr="00CE43D0">
          <w:t xml:space="preserve">i urządzeń dla których </w:t>
        </w:r>
        <w:r w:rsidRPr="00CE43D0">
          <w:rPr>
            <w:rFonts w:eastAsia="MS Mincho"/>
          </w:rPr>
          <w:t xml:space="preserve">producenci udzielą gwarancji na inny niż wskazany w zdaniu pierwszym okres, okres gwarancji i rękojmi dla takich materiałów, sprzętów </w:t>
        </w:r>
      </w:ins>
      <w:ins w:id="80" w:author="JW Kancelaria" w:date="2025-05-21T16:56:00Z">
        <w:r>
          <w:rPr>
            <w:rFonts w:eastAsia="MS Mincho"/>
          </w:rPr>
          <w:t xml:space="preserve">        </w:t>
        </w:r>
      </w:ins>
      <w:ins w:id="81" w:author="JW Kancelaria" w:date="2025-05-21T16:54:00Z">
        <w:r w:rsidRPr="00CE43D0">
          <w:rPr>
            <w:rFonts w:eastAsia="MS Mincho"/>
          </w:rPr>
          <w:t>i urządzeń jest równy okresowi gwarancji udzielonej przez producentów.</w:t>
        </w:r>
      </w:ins>
    </w:p>
    <w:p w14:paraId="66C1E3F2" w14:textId="77777777" w:rsidR="0061791B" w:rsidRDefault="001F40F7">
      <w:pPr>
        <w:pStyle w:val="Teksttreci0"/>
        <w:numPr>
          <w:ilvl w:val="0"/>
          <w:numId w:val="22"/>
        </w:numPr>
        <w:tabs>
          <w:tab w:val="left" w:pos="342"/>
        </w:tabs>
        <w:ind w:left="380" w:hanging="380"/>
        <w:jc w:val="both"/>
      </w:pPr>
      <w:r>
        <w:t>We wskazanym okresie gwarancyjnym Wykonawca zobowiązuję się do nieodpłatnej naprawy ewentualnych wad, usterek lub awarii.</w:t>
      </w:r>
    </w:p>
    <w:p w14:paraId="3752B19A" w14:textId="77777777" w:rsidR="0061791B" w:rsidRDefault="001F40F7">
      <w:pPr>
        <w:pStyle w:val="Teksttreci0"/>
        <w:numPr>
          <w:ilvl w:val="0"/>
          <w:numId w:val="22"/>
        </w:numPr>
        <w:tabs>
          <w:tab w:val="left" w:pos="342"/>
        </w:tabs>
        <w:ind w:left="380" w:hanging="380"/>
        <w:jc w:val="both"/>
      </w:pPr>
      <w:r>
        <w:t>Gwarancja ulega przedłużeniu o okres napraw, tj. o czas od momentu zgłoszenia wady, awarii lub usterki do jej usunięcia w zakresie jakiego dotyczyła naprawa.</w:t>
      </w:r>
    </w:p>
    <w:p w14:paraId="7A742FFE" w14:textId="77777777" w:rsidR="0061791B" w:rsidRDefault="001F40F7">
      <w:pPr>
        <w:pStyle w:val="Teksttreci0"/>
        <w:numPr>
          <w:ilvl w:val="0"/>
          <w:numId w:val="22"/>
        </w:numPr>
        <w:tabs>
          <w:tab w:val="left" w:pos="342"/>
        </w:tabs>
        <w:ind w:left="380" w:hanging="380"/>
        <w:jc w:val="both"/>
      </w:pPr>
      <w:r>
        <w:t>Żądając usunięcia stwierdzonej usterki, awarii lub wady, Zamawiający wyznaczy Wykonawcy termin technicznie uzasadniony do jej usunięcia, nie krótszy niż 3 dni. Wykonawca nie może odmówić usunięcia usterki, awarii lub wady bez względu na wysokość związanych tym kosztów.</w:t>
      </w:r>
    </w:p>
    <w:p w14:paraId="56621550" w14:textId="77777777" w:rsidR="0061791B" w:rsidRDefault="001F40F7">
      <w:pPr>
        <w:pStyle w:val="Teksttreci0"/>
        <w:numPr>
          <w:ilvl w:val="0"/>
          <w:numId w:val="22"/>
        </w:numPr>
        <w:tabs>
          <w:tab w:val="left" w:pos="342"/>
        </w:tabs>
        <w:ind w:left="380" w:hanging="380"/>
        <w:jc w:val="both"/>
      </w:pPr>
      <w:r>
        <w:t xml:space="preserve">Usunięcie usterki, awarii lub wady musi być stwierdzone protokolarnie. W przypadku </w:t>
      </w:r>
      <w:ins w:id="82" w:author="JW Kancelaria" w:date="2025-05-21T16:51:00Z">
        <w:r w:rsidR="00BD7530">
          <w:br/>
        </w:r>
      </w:ins>
      <w:r>
        <w:t>nie</w:t>
      </w:r>
      <w:del w:id="83" w:author="JW Kancelaria" w:date="2025-05-21T16:51:00Z">
        <w:r w:rsidDel="00BD7530">
          <w:delText xml:space="preserve"> </w:delText>
        </w:r>
      </w:del>
      <w:r>
        <w:t>usunięcia usterki, awarii lub wady w wyznaczonym terminie</w:t>
      </w:r>
      <w:ins w:id="84" w:author="JW Kancelaria" w:date="2025-05-21T16:51:00Z">
        <w:r w:rsidR="00BD7530">
          <w:t xml:space="preserve"> z przyczyn zależnych od Wykonawcy</w:t>
        </w:r>
      </w:ins>
      <w:r>
        <w:t>, Zamawiający usunie usterkę, awarię lub wadę we własnym zakresie lub zleci usunięcie awarii, wad lub usterek podmiotowi trzeciemu, bez zgody sądu, na koszt i ryzyko Wykonawcy.</w:t>
      </w:r>
    </w:p>
    <w:p w14:paraId="0BD88997" w14:textId="77777777" w:rsidR="0061791B" w:rsidRDefault="001F40F7">
      <w:pPr>
        <w:pStyle w:val="Teksttreci0"/>
        <w:numPr>
          <w:ilvl w:val="0"/>
          <w:numId w:val="22"/>
        </w:numPr>
        <w:tabs>
          <w:tab w:val="left" w:pos="342"/>
        </w:tabs>
        <w:ind w:left="380" w:hanging="380"/>
        <w:jc w:val="both"/>
      </w:pPr>
      <w:r>
        <w:t>W razie trzykrotnej usterki, awarii lub stwierdzenia wady tego samego elementu lub urządzenia, Wykonawca jest zobowiązany do wymiany tego elementu lub urządzenia na produkt fabrycznie nowy, wolny od usterek lub wad.</w:t>
      </w:r>
    </w:p>
    <w:p w14:paraId="0D230C13" w14:textId="77777777" w:rsidR="0061791B" w:rsidRDefault="001F40F7">
      <w:pPr>
        <w:pStyle w:val="Teksttreci0"/>
        <w:numPr>
          <w:ilvl w:val="0"/>
          <w:numId w:val="22"/>
        </w:numPr>
        <w:tabs>
          <w:tab w:val="left" w:pos="342"/>
        </w:tabs>
        <w:ind w:left="380" w:hanging="380"/>
        <w:jc w:val="both"/>
      </w:pPr>
      <w:r>
        <w:t>Zamawiający może dochodzić roszczeń z tytułu rękojmi za wady także po upływie terminu rękojmi, jeżeli stwierdzi istnienie wady przed upływem tego terminu.</w:t>
      </w:r>
    </w:p>
    <w:p w14:paraId="753D5C70" w14:textId="77777777" w:rsidR="007E4B10" w:rsidRDefault="001F40F7" w:rsidP="007E4B10">
      <w:pPr>
        <w:pStyle w:val="Teksttreci0"/>
        <w:numPr>
          <w:ilvl w:val="0"/>
          <w:numId w:val="22"/>
        </w:numPr>
        <w:tabs>
          <w:tab w:val="left" w:pos="342"/>
        </w:tabs>
        <w:ind w:left="380" w:hanging="380"/>
        <w:jc w:val="both"/>
      </w:pPr>
      <w:r>
        <w:t>Zamawiający ma prawo dochodzić uprawnień z tytułu rękojmi za wady, niezależnie od uprawnień wynikających z gwarancji</w:t>
      </w:r>
      <w:ins w:id="85" w:author="JW Kancelaria" w:date="2025-05-21T16:52:00Z">
        <w:r w:rsidR="00BD7530">
          <w:t xml:space="preserve">, </w:t>
        </w:r>
        <w:r w:rsidR="007E4B10">
          <w:t>z tym zastrzeżeniem, że uprawnienia z rękojmi Zamawiający będzie realizował, gdy Wykonawca nie wykona obowiązków z gwarancji.</w:t>
        </w:r>
      </w:ins>
      <w:del w:id="86" w:author="JW Kancelaria" w:date="2025-05-21T16:52:00Z">
        <w:r w:rsidR="007E4B10" w:rsidDel="00BD7530">
          <w:delText>.</w:delText>
        </w:r>
      </w:del>
    </w:p>
    <w:p w14:paraId="60D2FAF7" w14:textId="04741B06" w:rsidR="0061791B" w:rsidRDefault="001F40F7" w:rsidP="007E4B10">
      <w:pPr>
        <w:pStyle w:val="Teksttreci0"/>
        <w:numPr>
          <w:ilvl w:val="0"/>
          <w:numId w:val="22"/>
        </w:numPr>
        <w:tabs>
          <w:tab w:val="left" w:pos="342"/>
        </w:tabs>
        <w:spacing w:after="140"/>
        <w:ind w:left="380" w:hanging="380"/>
        <w:jc w:val="both"/>
      </w:pPr>
      <w:r>
        <w:t xml:space="preserve">Jeżeli Wykonawca </w:t>
      </w:r>
      <w:ins w:id="87" w:author="JW Kancelaria" w:date="2025-05-21T16:53:00Z">
        <w:r w:rsidR="00CE43D0">
          <w:t xml:space="preserve">z przyczyn od niego zależnych </w:t>
        </w:r>
      </w:ins>
      <w:r>
        <w:t xml:space="preserve">nie usunie wad lub usterek w terminie wyznaczonym przez Zamawiającego na ich usunięcie, to Zamawiający może zlecić usunięcie wad lub usterek podmiotowi trzeciemu na koszt i ryzyko Wykonawcy bez zgody </w:t>
      </w:r>
      <w:ins w:id="88" w:author="JW Kancelaria" w:date="2025-05-21T16:53:00Z">
        <w:r w:rsidR="00CE43D0">
          <w:t>s</w:t>
        </w:r>
      </w:ins>
      <w:del w:id="89" w:author="JW Kancelaria" w:date="2025-05-21T16:53:00Z">
        <w:r w:rsidDel="00CE43D0">
          <w:delText>S</w:delText>
        </w:r>
      </w:del>
      <w:r>
        <w:t>ądu. W tym przypadku koszty usuwania wad lub usterek będą pokrywane w pierwszej kolejności z zatrzymanej kwoty będącej zabezpieczeniem należytego wykonania umowy.</w:t>
      </w:r>
    </w:p>
    <w:p w14:paraId="18F2AE60" w14:textId="77777777" w:rsidR="0061791B" w:rsidRDefault="001F40F7">
      <w:pPr>
        <w:pStyle w:val="Teksttreci0"/>
        <w:jc w:val="center"/>
      </w:pPr>
      <w:r>
        <w:rPr>
          <w:b/>
          <w:bCs/>
        </w:rPr>
        <w:lastRenderedPageBreak/>
        <w:t>KARY UMOWNE</w:t>
      </w:r>
    </w:p>
    <w:p w14:paraId="311847C8" w14:textId="77777777" w:rsidR="0061791B" w:rsidRDefault="0061791B">
      <w:pPr>
        <w:pStyle w:val="Teksttreci0"/>
        <w:numPr>
          <w:ilvl w:val="0"/>
          <w:numId w:val="23"/>
        </w:numPr>
        <w:spacing w:after="180" w:line="331" w:lineRule="auto"/>
        <w:jc w:val="center"/>
        <w:rPr>
          <w:sz w:val="24"/>
          <w:szCs w:val="24"/>
        </w:rPr>
      </w:pPr>
    </w:p>
    <w:p w14:paraId="0B869242" w14:textId="77777777" w:rsidR="0061791B" w:rsidRDefault="001F40F7">
      <w:pPr>
        <w:pStyle w:val="Teksttreci0"/>
        <w:numPr>
          <w:ilvl w:val="0"/>
          <w:numId w:val="24"/>
        </w:numPr>
        <w:tabs>
          <w:tab w:val="left" w:pos="342"/>
        </w:tabs>
        <w:spacing w:after="140"/>
        <w:jc w:val="both"/>
      </w:pPr>
      <w:r>
        <w:t>Zamawiającemu przysługuje prawo naliczania kar umownych w stosunku do Wykonawcy:</w:t>
      </w:r>
    </w:p>
    <w:p w14:paraId="44A5B635" w14:textId="77777777" w:rsidR="0061791B" w:rsidRDefault="001F40F7">
      <w:pPr>
        <w:jc w:val="center"/>
        <w:rPr>
          <w:sz w:val="2"/>
          <w:szCs w:val="2"/>
        </w:rPr>
      </w:pPr>
      <w:r>
        <w:rPr>
          <w:noProof/>
          <w:lang w:val="en-US" w:bidi="ar-SA"/>
        </w:rPr>
        <w:drawing>
          <wp:inline distT="0" distB="0" distL="0" distR="0" wp14:anchorId="15002103" wp14:editId="40FF36E6">
            <wp:extent cx="6181090" cy="731520"/>
            <wp:effectExtent l="0" t="0" r="0" b="0"/>
            <wp:docPr id="22" name="Picut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0"/>
                    <a:stretch/>
                  </pic:blipFill>
                  <pic:spPr>
                    <a:xfrm>
                      <a:off x="0" y="0"/>
                      <a:ext cx="6181090" cy="731520"/>
                    </a:xfrm>
                    <a:prstGeom prst="rect">
                      <a:avLst/>
                    </a:prstGeom>
                  </pic:spPr>
                </pic:pic>
              </a:graphicData>
            </a:graphic>
          </wp:inline>
        </w:drawing>
      </w:r>
    </w:p>
    <w:p w14:paraId="244BECFE" w14:textId="77777777" w:rsidR="0061791B" w:rsidRDefault="0061791B">
      <w:pPr>
        <w:spacing w:after="79" w:line="1" w:lineRule="exact"/>
      </w:pPr>
    </w:p>
    <w:p w14:paraId="0FCF88AB" w14:textId="77777777" w:rsidR="0061791B" w:rsidRDefault="001F40F7">
      <w:pPr>
        <w:pStyle w:val="Teksttreci0"/>
        <w:numPr>
          <w:ilvl w:val="0"/>
          <w:numId w:val="25"/>
        </w:numPr>
        <w:tabs>
          <w:tab w:val="left" w:pos="721"/>
        </w:tabs>
        <w:ind w:left="740" w:hanging="360"/>
        <w:jc w:val="both"/>
      </w:pPr>
      <w:r>
        <w:t>za zwłokę w wykonaniu Przedmiotu Umowy - w wysokości 0,</w:t>
      </w:r>
      <w:ins w:id="90" w:author="JW Kancelaria" w:date="2025-05-21T16:56:00Z">
        <w:r w:rsidR="00CE43D0">
          <w:t>1</w:t>
        </w:r>
      </w:ins>
      <w:del w:id="91" w:author="JW Kancelaria" w:date="2025-05-21T16:56:00Z">
        <w:r w:rsidDel="00CE43D0">
          <w:delText>2</w:delText>
        </w:r>
      </w:del>
      <w:r>
        <w:t>% wynagrodzenia brutto o którym mowa § 4 ust. 1 Umowy za każdy dzień zwłoki, liczony od terminu określonego w § 3 ust. 1 Umowy,</w:t>
      </w:r>
    </w:p>
    <w:p w14:paraId="27BACB09" w14:textId="77777777" w:rsidR="0061791B" w:rsidRDefault="001F40F7">
      <w:pPr>
        <w:pStyle w:val="Teksttreci0"/>
        <w:numPr>
          <w:ilvl w:val="0"/>
          <w:numId w:val="25"/>
        </w:numPr>
        <w:tabs>
          <w:tab w:val="left" w:pos="721"/>
        </w:tabs>
        <w:ind w:left="740" w:hanging="360"/>
        <w:jc w:val="both"/>
      </w:pPr>
      <w:r>
        <w:t>za zwłokę w usuwaniu awarii, wad lub usterek w przedmiocie zamówienia o których mowa w § 11 Umowy - w wysokości 0,</w:t>
      </w:r>
      <w:ins w:id="92" w:author="JW Kancelaria" w:date="2025-05-21T16:56:00Z">
        <w:r w:rsidR="00CE43D0">
          <w:t>1</w:t>
        </w:r>
      </w:ins>
      <w:del w:id="93" w:author="JW Kancelaria" w:date="2025-05-21T16:56:00Z">
        <w:r w:rsidDel="00CE43D0">
          <w:delText>2</w:delText>
        </w:r>
      </w:del>
      <w:r>
        <w:t>% wynagrodzenia brutto o którym mowa § 4 ust. 1 Umowy za każdy dzień zwłoki, liczony od terminu wyznaczonego przez Zamawiającego na usunięcie awarii, wad lub usterek,</w:t>
      </w:r>
    </w:p>
    <w:p w14:paraId="440BD39D" w14:textId="77777777" w:rsidR="0061791B" w:rsidRDefault="001F40F7">
      <w:pPr>
        <w:pStyle w:val="Teksttreci0"/>
        <w:numPr>
          <w:ilvl w:val="0"/>
          <w:numId w:val="25"/>
        </w:numPr>
        <w:tabs>
          <w:tab w:val="left" w:pos="721"/>
        </w:tabs>
        <w:ind w:left="740" w:hanging="360"/>
        <w:jc w:val="both"/>
      </w:pPr>
      <w:r>
        <w:t xml:space="preserve">w każdym przypadku, naruszając przepisy o których mowa w art. 464 ust. 10 w związku z ust. 8 ustawy </w:t>
      </w:r>
      <w:proofErr w:type="spellStart"/>
      <w:r>
        <w:t>Pzp</w:t>
      </w:r>
      <w:proofErr w:type="spellEnd"/>
      <w:r>
        <w:t xml:space="preserve"> - w wysokości 0,</w:t>
      </w:r>
      <w:ins w:id="94" w:author="JW Kancelaria" w:date="2025-05-21T16:56:00Z">
        <w:r w:rsidR="00CE43D0">
          <w:t>1</w:t>
        </w:r>
      </w:ins>
      <w:del w:id="95" w:author="JW Kancelaria" w:date="2025-05-21T16:56:00Z">
        <w:r w:rsidDel="00CE43D0">
          <w:delText>2</w:delText>
        </w:r>
      </w:del>
      <w:r>
        <w:t>% wynagrodzenia brutto o którym mowa § 4 ust. 1 Umowy za każdy dzień zwłoki,</w:t>
      </w:r>
    </w:p>
    <w:p w14:paraId="14C2027B" w14:textId="77777777" w:rsidR="0061791B" w:rsidRDefault="001F40F7">
      <w:pPr>
        <w:pStyle w:val="Teksttreci0"/>
        <w:numPr>
          <w:ilvl w:val="0"/>
          <w:numId w:val="25"/>
        </w:numPr>
        <w:tabs>
          <w:tab w:val="left" w:pos="721"/>
        </w:tabs>
        <w:ind w:left="740" w:hanging="360"/>
        <w:jc w:val="both"/>
      </w:pPr>
      <w:r>
        <w:t>w każdym przypadku nieprzedłożenia Zamawiającemu do zaakceptowania projektu umowy o podwykonawstwo, której przedmiotem są roboty budowlane, lub projektu jej zmiany - w wysokości 2000,00 zł za każdy stwierdzony przypadek,</w:t>
      </w:r>
    </w:p>
    <w:p w14:paraId="71E5F75B" w14:textId="77777777" w:rsidR="0061791B" w:rsidRDefault="001F40F7">
      <w:pPr>
        <w:pStyle w:val="Teksttreci0"/>
        <w:numPr>
          <w:ilvl w:val="0"/>
          <w:numId w:val="25"/>
        </w:numPr>
        <w:tabs>
          <w:tab w:val="left" w:pos="721"/>
        </w:tabs>
        <w:ind w:left="740" w:hanging="360"/>
        <w:jc w:val="both"/>
      </w:pPr>
      <w:r>
        <w:t>w każdym przypadku nieprzedłożenia w terminie poświadczonej za zgodność z oryginałem kopii umowy o podwykonawstwo lub jej zmiany - w wysokości 2000,00zł za każdy stwierdzony przypadek,</w:t>
      </w:r>
    </w:p>
    <w:p w14:paraId="1E4F53A0" w14:textId="77777777" w:rsidR="0061791B" w:rsidRDefault="001F40F7">
      <w:pPr>
        <w:pStyle w:val="Teksttreci0"/>
        <w:numPr>
          <w:ilvl w:val="0"/>
          <w:numId w:val="25"/>
        </w:numPr>
        <w:tabs>
          <w:tab w:val="left" w:pos="721"/>
        </w:tabs>
        <w:ind w:left="740" w:hanging="360"/>
        <w:jc w:val="both"/>
      </w:pPr>
      <w:r>
        <w:t>w każdym przypadku niedopełnienia obowiązku, o którym mowa w § 17 ust. 1 umowy - w wysokości 200,00zł za każdy dzień roboczy, w którym osoba niezatrudniona przez Wykonawcę lub podwykonawcę na podstawie umowy o pracę wykonywała czynności wymienione w § 17 ust. 1 umowy,</w:t>
      </w:r>
    </w:p>
    <w:p w14:paraId="6447D473" w14:textId="77777777" w:rsidR="0061791B" w:rsidRDefault="001F40F7">
      <w:pPr>
        <w:pStyle w:val="Teksttreci0"/>
        <w:numPr>
          <w:ilvl w:val="0"/>
          <w:numId w:val="25"/>
        </w:numPr>
        <w:tabs>
          <w:tab w:val="left" w:pos="721"/>
        </w:tabs>
        <w:ind w:left="740" w:hanging="360"/>
        <w:jc w:val="both"/>
      </w:pPr>
      <w:r>
        <w:t>za zwłokę w dostarczeniu oświadczenia, o którym mowa w § 17 ust. 2 Umowy w wysokości 200,00zł za każdy dzień zwłoki liczonej od terminu, o którym mowa w § 17 ust. 2 umowy,</w:t>
      </w:r>
    </w:p>
    <w:p w14:paraId="32AE29E0" w14:textId="77777777" w:rsidR="0061791B" w:rsidDel="00CE43D0" w:rsidRDefault="001F40F7">
      <w:pPr>
        <w:pStyle w:val="Teksttreci0"/>
        <w:numPr>
          <w:ilvl w:val="0"/>
          <w:numId w:val="25"/>
        </w:numPr>
        <w:tabs>
          <w:tab w:val="left" w:pos="721"/>
        </w:tabs>
        <w:ind w:left="740" w:hanging="360"/>
        <w:jc w:val="both"/>
        <w:rPr>
          <w:del w:id="96" w:author="JW Kancelaria" w:date="2025-05-21T17:01:00Z"/>
        </w:rPr>
      </w:pPr>
      <w:r>
        <w:t>w każdym przypadku niedopełnienia obowiązku, o którym mowa w § 17 ust. 6 Umowy - w wysokości 200,00zł za każdy stwierdzony przypadek.</w:t>
      </w:r>
    </w:p>
    <w:p w14:paraId="5E895801" w14:textId="77777777" w:rsidR="00CE43D0" w:rsidRDefault="00CE43D0">
      <w:pPr>
        <w:pStyle w:val="Teksttreci0"/>
        <w:numPr>
          <w:ilvl w:val="0"/>
          <w:numId w:val="25"/>
        </w:numPr>
        <w:tabs>
          <w:tab w:val="left" w:pos="721"/>
        </w:tabs>
        <w:ind w:left="740" w:hanging="360"/>
        <w:jc w:val="both"/>
        <w:rPr>
          <w:ins w:id="97" w:author="JW Kancelaria" w:date="2025-05-21T16:58:00Z"/>
        </w:rPr>
        <w:pPrChange w:id="98" w:author="JW Kancelaria" w:date="2025-05-21T17:01:00Z">
          <w:pPr>
            <w:pStyle w:val="Teksttreci0"/>
            <w:numPr>
              <w:numId w:val="24"/>
            </w:numPr>
            <w:tabs>
              <w:tab w:val="left" w:pos="341"/>
            </w:tabs>
            <w:ind w:left="380" w:hanging="380"/>
            <w:jc w:val="both"/>
          </w:pPr>
        </w:pPrChange>
      </w:pPr>
    </w:p>
    <w:p w14:paraId="56021234" w14:textId="77777777" w:rsidR="0061791B" w:rsidRDefault="001F40F7">
      <w:pPr>
        <w:pStyle w:val="Teksttreci0"/>
        <w:numPr>
          <w:ilvl w:val="0"/>
          <w:numId w:val="24"/>
        </w:numPr>
        <w:tabs>
          <w:tab w:val="left" w:pos="341"/>
        </w:tabs>
        <w:ind w:left="380" w:hanging="380"/>
        <w:jc w:val="both"/>
      </w:pPr>
      <w:r>
        <w:t>Strony zastrzegają sobie prawo do odszkodowania uzupełniającego do wysokości rzeczywiście poniesionej szkody i utraconych korzyści.</w:t>
      </w:r>
    </w:p>
    <w:p w14:paraId="288127B0" w14:textId="77777777" w:rsidR="0061791B" w:rsidRDefault="001F40F7">
      <w:pPr>
        <w:pStyle w:val="Teksttreci0"/>
        <w:numPr>
          <w:ilvl w:val="0"/>
          <w:numId w:val="24"/>
        </w:numPr>
        <w:tabs>
          <w:tab w:val="left" w:pos="341"/>
        </w:tabs>
        <w:ind w:left="380" w:hanging="380"/>
        <w:jc w:val="both"/>
      </w:pPr>
      <w:r>
        <w:t>Zamawiający ma prawo do potrącenia</w:t>
      </w:r>
      <w:ins w:id="99" w:author="JW Kancelaria" w:date="2025-05-21T16:57:00Z">
        <w:r w:rsidR="00CE43D0">
          <w:t xml:space="preserve"> niespornych</w:t>
        </w:r>
      </w:ins>
      <w:r>
        <w:t xml:space="preserve"> kar umownych lub innych </w:t>
      </w:r>
      <w:ins w:id="100" w:author="JW Kancelaria" w:date="2025-05-21T16:57:00Z">
        <w:r w:rsidR="00CE43D0">
          <w:t xml:space="preserve">wymagalnych </w:t>
        </w:r>
      </w:ins>
      <w:r>
        <w:t>zobowiązań finansowych Wykonawcy wobec Zamawiającego z faktury przedłożonej do zapłaty przez Wykonawcę lub z zabezpieczenia należytego wykonania Przedmiotu Umowy, o którym mowa w § 13,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7DDC59C2" w14:textId="77777777" w:rsidR="0061791B" w:rsidRDefault="001F40F7">
      <w:pPr>
        <w:pStyle w:val="Teksttreci0"/>
        <w:numPr>
          <w:ilvl w:val="0"/>
          <w:numId w:val="24"/>
        </w:numPr>
        <w:tabs>
          <w:tab w:val="left" w:pos="341"/>
        </w:tabs>
        <w:spacing w:after="40"/>
        <w:jc w:val="both"/>
      </w:pPr>
      <w:r>
        <w:lastRenderedPageBreak/>
        <w:t>Kary umowne z tytułu odstąpienia od umowy z winy strony określa § 14.</w:t>
      </w:r>
    </w:p>
    <w:p w14:paraId="096C6AFB" w14:textId="77777777" w:rsidR="0061791B" w:rsidRDefault="001F40F7">
      <w:pPr>
        <w:jc w:val="center"/>
        <w:rPr>
          <w:sz w:val="2"/>
          <w:szCs w:val="2"/>
        </w:rPr>
      </w:pPr>
      <w:r>
        <w:rPr>
          <w:noProof/>
          <w:lang w:val="en-US" w:bidi="ar-SA"/>
        </w:rPr>
        <w:drawing>
          <wp:inline distT="0" distB="0" distL="0" distR="0" wp14:anchorId="19E9E1FC" wp14:editId="3C8F3E83">
            <wp:extent cx="6181090" cy="737870"/>
            <wp:effectExtent l="0" t="0" r="0" b="0"/>
            <wp:docPr id="23" name="Picut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1"/>
                    <a:stretch/>
                  </pic:blipFill>
                  <pic:spPr>
                    <a:xfrm>
                      <a:off x="0" y="0"/>
                      <a:ext cx="6181090" cy="737870"/>
                    </a:xfrm>
                    <a:prstGeom prst="rect">
                      <a:avLst/>
                    </a:prstGeom>
                  </pic:spPr>
                </pic:pic>
              </a:graphicData>
            </a:graphic>
          </wp:inline>
        </w:drawing>
      </w:r>
    </w:p>
    <w:p w14:paraId="1F50CA45" w14:textId="77777777" w:rsidR="0061791B" w:rsidRDefault="0061791B">
      <w:pPr>
        <w:spacing w:after="79" w:line="1" w:lineRule="exact"/>
      </w:pPr>
    </w:p>
    <w:p w14:paraId="796C7D8C" w14:textId="77777777" w:rsidR="0061791B" w:rsidRDefault="001F40F7">
      <w:pPr>
        <w:pStyle w:val="Teksttreci0"/>
        <w:numPr>
          <w:ilvl w:val="0"/>
          <w:numId w:val="24"/>
        </w:numPr>
        <w:tabs>
          <w:tab w:val="left" w:pos="349"/>
        </w:tabs>
        <w:ind w:left="360" w:hanging="360"/>
        <w:jc w:val="both"/>
      </w:pPr>
      <w:r>
        <w:t>Zapłata kary umownej przez Wykonawcę lub potrącenie przez Zamawiającego kwoty kary z płatności należnej Wykonawcy, nie zwalnia Wykonawcy z obowiązku ukończenia robót lub jakichkolwiek innych zobowiązań wynikających z niniejszej Umowy.</w:t>
      </w:r>
    </w:p>
    <w:p w14:paraId="521964CF" w14:textId="77777777" w:rsidR="0061791B" w:rsidRDefault="001F40F7">
      <w:pPr>
        <w:pStyle w:val="Teksttreci0"/>
        <w:numPr>
          <w:ilvl w:val="0"/>
          <w:numId w:val="24"/>
        </w:numPr>
        <w:tabs>
          <w:tab w:val="left" w:pos="349"/>
        </w:tabs>
        <w:ind w:left="360" w:hanging="360"/>
        <w:jc w:val="both"/>
      </w:pPr>
      <w:r>
        <w:t>Strony zastrzegają możliwość kumulatywnego naliczania kar umownych z różnych tytułów do maksymalnej wysokości 30 % wynagrodzenia, o którym mowa w § 4 ust. 1 Umowy.</w:t>
      </w:r>
    </w:p>
    <w:p w14:paraId="333D4A44" w14:textId="77777777" w:rsidR="0061791B" w:rsidRDefault="001F40F7">
      <w:pPr>
        <w:pStyle w:val="Teksttreci0"/>
        <w:numPr>
          <w:ilvl w:val="0"/>
          <w:numId w:val="24"/>
        </w:numPr>
        <w:tabs>
          <w:tab w:val="left" w:pos="349"/>
        </w:tabs>
        <w:ind w:left="360" w:hanging="360"/>
        <w:jc w:val="both"/>
      </w:pPr>
      <w:r>
        <w:t>Powiadomienie, o którym mowa w ust. 3 Zamawiający może przekazać wedle własnego uznania:</w:t>
      </w:r>
    </w:p>
    <w:p w14:paraId="5156F037" w14:textId="77777777" w:rsidR="0061791B" w:rsidRDefault="001F40F7">
      <w:pPr>
        <w:pStyle w:val="Teksttreci0"/>
        <w:numPr>
          <w:ilvl w:val="0"/>
          <w:numId w:val="26"/>
        </w:numPr>
        <w:tabs>
          <w:tab w:val="left" w:pos="716"/>
        </w:tabs>
        <w:ind w:left="360" w:firstLine="20"/>
        <w:jc w:val="both"/>
      </w:pPr>
      <w:r>
        <w:t>w formie pisemnej listem poleconym za potwierdzeniem odbioru na adres ..., lub</w:t>
      </w:r>
    </w:p>
    <w:p w14:paraId="0F4A3BD6" w14:textId="77777777" w:rsidR="0061791B" w:rsidRDefault="001F40F7">
      <w:pPr>
        <w:pStyle w:val="Teksttreci0"/>
        <w:numPr>
          <w:ilvl w:val="0"/>
          <w:numId w:val="26"/>
        </w:numPr>
        <w:tabs>
          <w:tab w:val="left" w:pos="716"/>
          <w:tab w:val="left" w:pos="2482"/>
        </w:tabs>
        <w:ind w:left="740" w:hanging="360"/>
        <w:jc w:val="both"/>
      </w:pPr>
      <w:r>
        <w:t>w formie elektronicznej, o której mowa w art. 781 § 1 Kodeksu cywilnego na adres poczty elektronicznej: .</w:t>
      </w:r>
      <w:r>
        <w:tab/>
        <w:t>.</w:t>
      </w:r>
    </w:p>
    <w:p w14:paraId="2DE629A8" w14:textId="77777777" w:rsidR="0061791B" w:rsidRDefault="001F40F7">
      <w:pPr>
        <w:pStyle w:val="Teksttreci0"/>
        <w:numPr>
          <w:ilvl w:val="0"/>
          <w:numId w:val="24"/>
        </w:numPr>
        <w:tabs>
          <w:tab w:val="left" w:pos="349"/>
        </w:tabs>
        <w:jc w:val="both"/>
      </w:pPr>
      <w:r>
        <w:t>Terminem otrzymania powiadomienia, o którym mowa w ust. 7 jest:</w:t>
      </w:r>
    </w:p>
    <w:p w14:paraId="71D8CC3F" w14:textId="77777777" w:rsidR="0061791B" w:rsidRDefault="001F40F7">
      <w:pPr>
        <w:pStyle w:val="Teksttreci0"/>
        <w:numPr>
          <w:ilvl w:val="0"/>
          <w:numId w:val="27"/>
        </w:numPr>
        <w:tabs>
          <w:tab w:val="left" w:pos="716"/>
        </w:tabs>
        <w:ind w:left="740" w:hanging="360"/>
        <w:jc w:val="both"/>
      </w:pPr>
      <w:r>
        <w:t>w przypadku powiadomienia złożonego w formie pisemnej - dzień jego odbioru wskazany na potwierdzeniu odbioru,</w:t>
      </w:r>
    </w:p>
    <w:p w14:paraId="25209243" w14:textId="77777777" w:rsidR="0061791B" w:rsidRDefault="001F40F7">
      <w:pPr>
        <w:pStyle w:val="Teksttreci0"/>
        <w:numPr>
          <w:ilvl w:val="0"/>
          <w:numId w:val="27"/>
        </w:numPr>
        <w:tabs>
          <w:tab w:val="left" w:pos="716"/>
        </w:tabs>
        <w:spacing w:after="140"/>
        <w:ind w:left="740" w:hanging="360"/>
        <w:jc w:val="both"/>
      </w:pPr>
      <w:r>
        <w:t>w przypadku powiadomienia złożonego w formie elektronicznej - dzień wysłania wiadomości zawierającej to powiadomienie na adres wskazany w ust. 7 pkt 2.</w:t>
      </w:r>
    </w:p>
    <w:p w14:paraId="6D97D41A" w14:textId="77777777" w:rsidR="0061791B" w:rsidRDefault="001F40F7">
      <w:pPr>
        <w:pStyle w:val="Nagwek20"/>
        <w:keepNext/>
        <w:keepLines/>
        <w:spacing w:line="360" w:lineRule="auto"/>
        <w:rPr>
          <w:sz w:val="24"/>
          <w:szCs w:val="24"/>
        </w:rPr>
      </w:pPr>
      <w:bookmarkStart w:id="101" w:name="bookmark33"/>
      <w:r>
        <w:t>ZABEZPIECZENIE NALEŻYTEGO WYKONANIA UMOWY</w:t>
      </w:r>
      <w:r>
        <w:br/>
      </w:r>
      <w:r>
        <w:rPr>
          <w:sz w:val="24"/>
          <w:szCs w:val="24"/>
        </w:rPr>
        <w:t>§ 13</w:t>
      </w:r>
      <w:bookmarkEnd w:id="101"/>
    </w:p>
    <w:p w14:paraId="74B0D963" w14:textId="77777777" w:rsidR="0061791B" w:rsidRDefault="001F40F7">
      <w:pPr>
        <w:pStyle w:val="Teksttreci0"/>
        <w:numPr>
          <w:ilvl w:val="0"/>
          <w:numId w:val="28"/>
        </w:numPr>
        <w:tabs>
          <w:tab w:val="left" w:pos="349"/>
          <w:tab w:val="left" w:pos="5347"/>
        </w:tabs>
        <w:ind w:left="360" w:hanging="360"/>
        <w:jc w:val="both"/>
      </w:pPr>
      <w:r>
        <w:t xml:space="preserve">Przed zawarciem niniejszej Umowy Wykonawca wniósł zabezpieczenie należytego wykonania umowy </w:t>
      </w:r>
      <w:r>
        <w:rPr>
          <w:b/>
          <w:bCs/>
        </w:rPr>
        <w:t xml:space="preserve">w wysokości 5 % </w:t>
      </w:r>
      <w:r>
        <w:t>całkowitego wynagrodzenia brutto (z podatkiem VAT) określonego w § 4 ust. 1 Umowy, tj. . zł (słownie: .) w formie .</w:t>
      </w:r>
      <w:r>
        <w:tab/>
        <w:t>.</w:t>
      </w:r>
    </w:p>
    <w:p w14:paraId="3F909331" w14:textId="77777777" w:rsidR="0061791B" w:rsidRDefault="001F40F7">
      <w:pPr>
        <w:pStyle w:val="Teksttreci0"/>
        <w:numPr>
          <w:ilvl w:val="0"/>
          <w:numId w:val="28"/>
        </w:numPr>
        <w:tabs>
          <w:tab w:val="left" w:pos="349"/>
          <w:tab w:val="left" w:pos="2049"/>
          <w:tab w:val="left" w:pos="3168"/>
          <w:tab w:val="left" w:pos="4027"/>
          <w:tab w:val="left" w:pos="4958"/>
          <w:tab w:val="left" w:pos="6974"/>
        </w:tabs>
        <w:jc w:val="both"/>
      </w:pPr>
      <w:r>
        <w:t>Zabezpieczenie</w:t>
      </w:r>
      <w:r>
        <w:tab/>
        <w:t>określone</w:t>
      </w:r>
      <w:r>
        <w:tab/>
        <w:t>w ust.</w:t>
      </w:r>
      <w:r>
        <w:tab/>
        <w:t>1 służy</w:t>
      </w:r>
      <w:r>
        <w:tab/>
        <w:t>pokryciu roszczeń</w:t>
      </w:r>
      <w:r>
        <w:tab/>
        <w:t>z tytułu niewykonania lub</w:t>
      </w:r>
    </w:p>
    <w:p w14:paraId="286B8BC1" w14:textId="77777777" w:rsidR="0061791B" w:rsidRDefault="001F40F7">
      <w:pPr>
        <w:pStyle w:val="Teksttreci0"/>
        <w:tabs>
          <w:tab w:val="left" w:pos="2006"/>
          <w:tab w:val="left" w:pos="4958"/>
          <w:tab w:val="left" w:pos="6965"/>
        </w:tabs>
        <w:ind w:firstLine="360"/>
        <w:jc w:val="both"/>
      </w:pPr>
      <w:r>
        <w:t>nienależytego</w:t>
      </w:r>
      <w:r>
        <w:tab/>
        <w:t>wykonania umowy. Jeżeli</w:t>
      </w:r>
      <w:r>
        <w:tab/>
      </w:r>
      <w:del w:id="102" w:author="JW Kancelaria" w:date="2025-05-21T17:01:00Z">
        <w:r w:rsidDel="00CE43D0">
          <w:delText xml:space="preserve">wykonawca </w:delText>
        </w:r>
      </w:del>
      <w:ins w:id="103" w:author="JW Kancelaria" w:date="2025-05-21T17:01:00Z">
        <w:r w:rsidR="00CE43D0">
          <w:t xml:space="preserve">Wykonawca  </w:t>
        </w:r>
      </w:ins>
      <w:r>
        <w:t>jest</w:t>
      </w:r>
      <w:r>
        <w:tab/>
        <w:t>jednocześnie gwarantem,</w:t>
      </w:r>
    </w:p>
    <w:p w14:paraId="40DD337F" w14:textId="77777777" w:rsidR="0061791B" w:rsidRDefault="001F40F7">
      <w:pPr>
        <w:pStyle w:val="Teksttreci0"/>
        <w:ind w:firstLine="360"/>
        <w:jc w:val="both"/>
      </w:pPr>
      <w:r>
        <w:t>zabezpieczenie służy także pokryciu roszczeń z tytułu gwarancji jakości.</w:t>
      </w:r>
    </w:p>
    <w:p w14:paraId="010D5473" w14:textId="77777777" w:rsidR="0061791B" w:rsidRDefault="001F40F7">
      <w:pPr>
        <w:pStyle w:val="Teksttreci0"/>
        <w:numPr>
          <w:ilvl w:val="0"/>
          <w:numId w:val="28"/>
        </w:numPr>
        <w:tabs>
          <w:tab w:val="left" w:pos="349"/>
        </w:tabs>
        <w:ind w:left="360" w:hanging="360"/>
        <w:jc w:val="both"/>
      </w:pPr>
      <w:r>
        <w:t xml:space="preserve">Zabezpieczenie wniesione w pieniądzu Zamawiający przechowuje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del w:id="104" w:author="JW Kancelaria" w:date="2025-05-21T17:02:00Z">
        <w:r w:rsidDel="00CE43D0">
          <w:delText>wykonawcy</w:delText>
        </w:r>
      </w:del>
      <w:ins w:id="105" w:author="JW Kancelaria" w:date="2025-05-21T17:02:00Z">
        <w:r w:rsidR="00CE43D0">
          <w:t>Wykonawcy</w:t>
        </w:r>
      </w:ins>
      <w:r>
        <w:t>.</w:t>
      </w:r>
    </w:p>
    <w:p w14:paraId="776D73ED" w14:textId="77777777" w:rsidR="0061791B" w:rsidRDefault="001F40F7">
      <w:pPr>
        <w:pStyle w:val="Teksttreci0"/>
        <w:numPr>
          <w:ilvl w:val="0"/>
          <w:numId w:val="28"/>
        </w:numPr>
        <w:tabs>
          <w:tab w:val="left" w:pos="349"/>
        </w:tabs>
        <w:ind w:left="360" w:hanging="360"/>
        <w:jc w:val="both"/>
      </w:pPr>
      <w:r>
        <w:t>W trakcie realizacji Umowy Wykonawca za zgodą Zamawiającego może dokonać zmiany formy zabezpieczenia na jedną lub kilka form wymienionych w SWZ, przy czym ewentualna zmiana formy zabezpieczenia jest dokonywana z zachowaniem ciągłości zabezpieczenia i bez zmniejszenia jego wysokości.</w:t>
      </w:r>
    </w:p>
    <w:p w14:paraId="3D05351F" w14:textId="77777777" w:rsidR="0061791B" w:rsidRDefault="001F40F7">
      <w:pPr>
        <w:pStyle w:val="Teksttreci0"/>
        <w:numPr>
          <w:ilvl w:val="0"/>
          <w:numId w:val="28"/>
        </w:numPr>
        <w:tabs>
          <w:tab w:val="left" w:pos="349"/>
        </w:tabs>
        <w:spacing w:after="120"/>
        <w:ind w:left="360" w:hanging="360"/>
        <w:jc w:val="both"/>
      </w:pPr>
      <w:r>
        <w:t>Zamawiający zwróci zabezpieczenie w wysokości 70% jego wartości w terminie 30 dni od dnia wykonania umowy i uznania przez Zamawiającego za należycie wykonane - podpisania przez strony bezusterkowego protokołu końcowego odbioru robót.</w:t>
      </w:r>
    </w:p>
    <w:p w14:paraId="0BD3CC8B" w14:textId="77777777" w:rsidR="0061791B" w:rsidRDefault="001F40F7">
      <w:pPr>
        <w:jc w:val="center"/>
        <w:rPr>
          <w:sz w:val="2"/>
          <w:szCs w:val="2"/>
        </w:rPr>
      </w:pPr>
      <w:r>
        <w:rPr>
          <w:noProof/>
          <w:lang w:val="en-US" w:bidi="ar-SA"/>
        </w:rPr>
        <w:lastRenderedPageBreak/>
        <w:drawing>
          <wp:inline distT="0" distB="0" distL="0" distR="0" wp14:anchorId="5E5E09BF" wp14:editId="58A8BC47">
            <wp:extent cx="6181090" cy="731520"/>
            <wp:effectExtent l="0" t="0" r="0" b="0"/>
            <wp:docPr id="24" name="Picut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0"/>
                    <a:stretch/>
                  </pic:blipFill>
                  <pic:spPr>
                    <a:xfrm>
                      <a:off x="0" y="0"/>
                      <a:ext cx="6181090" cy="731520"/>
                    </a:xfrm>
                    <a:prstGeom prst="rect">
                      <a:avLst/>
                    </a:prstGeom>
                  </pic:spPr>
                </pic:pic>
              </a:graphicData>
            </a:graphic>
          </wp:inline>
        </w:drawing>
      </w:r>
    </w:p>
    <w:p w14:paraId="575AA1A6" w14:textId="77777777" w:rsidR="0061791B" w:rsidRDefault="0061791B">
      <w:pPr>
        <w:spacing w:after="79" w:line="1" w:lineRule="exact"/>
      </w:pPr>
    </w:p>
    <w:p w14:paraId="4AF83D23" w14:textId="77777777" w:rsidR="0061791B" w:rsidRDefault="001F40F7">
      <w:pPr>
        <w:pStyle w:val="Teksttreci0"/>
        <w:numPr>
          <w:ilvl w:val="0"/>
          <w:numId w:val="28"/>
        </w:numPr>
        <w:tabs>
          <w:tab w:val="left" w:pos="344"/>
        </w:tabs>
        <w:spacing w:after="160"/>
        <w:ind w:left="380" w:hanging="380"/>
        <w:jc w:val="both"/>
      </w:pPr>
      <w:r>
        <w:t>Kwota, którą Zamawiający zatrzyma na zabezpieczenie roszczeń z tytułu rękojmi za wady i gwarancji jakości wyniesie 30% wysokości zabezpieczenia. Kwotę tę Zamawiający zwróci nie później niż w 15 dniu po upływie okresu rękojmi za wady lub gwarancji jakości.</w:t>
      </w:r>
    </w:p>
    <w:p w14:paraId="304E4DC5" w14:textId="77777777" w:rsidR="0061791B" w:rsidRDefault="001F40F7">
      <w:pPr>
        <w:pStyle w:val="Nagwek20"/>
        <w:keepNext/>
        <w:keepLines/>
        <w:spacing w:after="160" w:line="360" w:lineRule="auto"/>
        <w:rPr>
          <w:sz w:val="24"/>
          <w:szCs w:val="24"/>
        </w:rPr>
      </w:pPr>
      <w:bookmarkStart w:id="106" w:name="bookmark35"/>
      <w:r>
        <w:t>ODSTĄPIENIE OD UMOWY</w:t>
      </w:r>
      <w:r>
        <w:br/>
      </w:r>
      <w:r>
        <w:rPr>
          <w:sz w:val="24"/>
          <w:szCs w:val="24"/>
        </w:rPr>
        <w:t>§ 14</w:t>
      </w:r>
      <w:bookmarkEnd w:id="106"/>
    </w:p>
    <w:p w14:paraId="470A412D" w14:textId="77777777" w:rsidR="0061791B" w:rsidRDefault="001F40F7">
      <w:pPr>
        <w:pStyle w:val="Teksttreci0"/>
        <w:numPr>
          <w:ilvl w:val="0"/>
          <w:numId w:val="29"/>
        </w:numPr>
        <w:tabs>
          <w:tab w:val="left" w:pos="344"/>
        </w:tabs>
        <w:jc w:val="both"/>
      </w:pPr>
      <w:r>
        <w:t>Zamawiający zastrzega sobie prawo do odstąpienia od umowy, jeżeli:</w:t>
      </w:r>
    </w:p>
    <w:p w14:paraId="6F73478B" w14:textId="77777777" w:rsidR="0061791B" w:rsidRDefault="001F40F7">
      <w:pPr>
        <w:pStyle w:val="Teksttreci0"/>
        <w:numPr>
          <w:ilvl w:val="0"/>
          <w:numId w:val="30"/>
        </w:numPr>
        <w:tabs>
          <w:tab w:val="left" w:pos="720"/>
        </w:tabs>
        <w:ind w:left="740" w:hanging="360"/>
        <w:jc w:val="both"/>
      </w:pPr>
      <w:r>
        <w:t xml:space="preserve">Wykonawca realizuje roboty budowlane, stanowiące Przedmiot Umowy, w sposób niezgodny z dokumentacją projektową, specyfikacjami technicznymi wykonania i odbioru robót budowlanych, wskazaniami Zamawiającego, wskazaniami inspektora/inspektorów nadzoru inwestorskiego lub postanowieniami Umowy pomimo dwukrotnego wezwania </w:t>
      </w:r>
      <w:del w:id="107" w:author="JW Kancelaria" w:date="2025-05-21T17:02:00Z">
        <w:r w:rsidDel="00CE43D0">
          <w:delText xml:space="preserve">wykonawcy </w:delText>
        </w:r>
      </w:del>
      <w:ins w:id="108" w:author="JW Kancelaria" w:date="2025-05-21T17:02:00Z">
        <w:r w:rsidR="00CE43D0">
          <w:t xml:space="preserve">Wykonawcy </w:t>
        </w:r>
      </w:ins>
      <w:r>
        <w:t>do zaniechania naruszeń i bezskutecznego upływu terminu wskazanego w tych wezwaniach,</w:t>
      </w:r>
    </w:p>
    <w:p w14:paraId="348C846D" w14:textId="77777777" w:rsidR="0061791B" w:rsidRDefault="001F40F7">
      <w:pPr>
        <w:pStyle w:val="Teksttreci0"/>
        <w:numPr>
          <w:ilvl w:val="0"/>
          <w:numId w:val="30"/>
        </w:numPr>
        <w:tabs>
          <w:tab w:val="left" w:pos="720"/>
        </w:tabs>
        <w:ind w:left="740" w:hanging="360"/>
        <w:jc w:val="both"/>
      </w:pPr>
      <w:r>
        <w:t>gdy Wykonawca nie rozpoczął robót budowlanych bez uzasadnionej przyczyny w okresie 30 dni od dnia zawarcia Umowy i nie podjął ich w terminie wyznaczonym przez Zamawiającego,</w:t>
      </w:r>
    </w:p>
    <w:p w14:paraId="0DC116DA" w14:textId="77777777" w:rsidR="0061791B" w:rsidRDefault="001F40F7">
      <w:pPr>
        <w:pStyle w:val="Teksttreci0"/>
        <w:numPr>
          <w:ilvl w:val="0"/>
          <w:numId w:val="30"/>
        </w:numPr>
        <w:tabs>
          <w:tab w:val="left" w:pos="720"/>
        </w:tabs>
        <w:ind w:firstLine="380"/>
        <w:jc w:val="both"/>
      </w:pPr>
      <w:r>
        <w:t>gdy zwłoka w wykonaniu Przedmiotu Umowy przekroczy 21 dni,</w:t>
      </w:r>
    </w:p>
    <w:p w14:paraId="43966716" w14:textId="77777777" w:rsidR="0061791B" w:rsidRDefault="001F40F7">
      <w:pPr>
        <w:pStyle w:val="Teksttreci0"/>
        <w:numPr>
          <w:ilvl w:val="0"/>
          <w:numId w:val="30"/>
        </w:numPr>
        <w:tabs>
          <w:tab w:val="left" w:pos="720"/>
        </w:tabs>
        <w:ind w:left="740" w:hanging="360"/>
        <w:jc w:val="both"/>
      </w:pPr>
      <w:r>
        <w:t xml:space="preserve">gdy Wykonawca bez </w:t>
      </w:r>
      <w:ins w:id="109" w:author="JW Kancelaria" w:date="2025-05-21T18:34:00Z">
        <w:r w:rsidR="006A3C6E">
          <w:t>uzasadn</w:t>
        </w:r>
      </w:ins>
      <w:ins w:id="110" w:author="JW Kancelaria" w:date="2025-05-21T18:35:00Z">
        <w:r w:rsidR="006A3C6E">
          <w:t>i</w:t>
        </w:r>
      </w:ins>
      <w:ins w:id="111" w:author="JW Kancelaria" w:date="2025-05-21T18:34:00Z">
        <w:r w:rsidR="006A3C6E">
          <w:t xml:space="preserve">onej przyczyny </w:t>
        </w:r>
      </w:ins>
      <w:ins w:id="112" w:author="JW Kancelaria" w:date="2025-05-21T18:35:00Z">
        <w:r w:rsidR="006A3C6E">
          <w:t xml:space="preserve">i </w:t>
        </w:r>
      </w:ins>
      <w:r>
        <w:t>zgody Zamawiającego przerwał realizację robót i przerwa trwa dłużej niż 7 dni,</w:t>
      </w:r>
    </w:p>
    <w:p w14:paraId="7BFD922D" w14:textId="77777777" w:rsidR="0061791B" w:rsidRDefault="001F40F7">
      <w:pPr>
        <w:pStyle w:val="Teksttreci0"/>
        <w:numPr>
          <w:ilvl w:val="0"/>
          <w:numId w:val="30"/>
        </w:numPr>
        <w:tabs>
          <w:tab w:val="left" w:pos="720"/>
        </w:tabs>
        <w:ind w:left="740" w:hanging="360"/>
        <w:jc w:val="both"/>
      </w:pPr>
      <w:r>
        <w:t>gdy Wykonawca nie przekazał Zamawiającemu, w wyznaczonym terminie, dowodów ubezpieczenia, o którym mowa w § 7 ust. 1 pkt 21 lub nie zapewnił jego ciągłości w okresach wynikających z Umowy,</w:t>
      </w:r>
    </w:p>
    <w:p w14:paraId="49DDCAB9" w14:textId="77777777" w:rsidR="0061791B" w:rsidRDefault="001F40F7">
      <w:pPr>
        <w:pStyle w:val="Teksttreci0"/>
        <w:numPr>
          <w:ilvl w:val="0"/>
          <w:numId w:val="30"/>
        </w:numPr>
        <w:tabs>
          <w:tab w:val="left" w:pos="720"/>
        </w:tabs>
        <w:ind w:left="740" w:hanging="360"/>
        <w:jc w:val="both"/>
      </w:pPr>
      <w:r>
        <w:t>wystąpiła konieczność co najmniej trzykrotnego dokonania przez Zamawiającego bezpośredniej zapłaty podwykonawcy lub dalszemu podwykonawcy,</w:t>
      </w:r>
    </w:p>
    <w:p w14:paraId="5CB6F725" w14:textId="77777777" w:rsidR="0061791B" w:rsidDel="006A3C6E" w:rsidRDefault="001F40F7">
      <w:pPr>
        <w:pStyle w:val="Teksttreci0"/>
        <w:numPr>
          <w:ilvl w:val="0"/>
          <w:numId w:val="30"/>
        </w:numPr>
        <w:tabs>
          <w:tab w:val="left" w:pos="720"/>
        </w:tabs>
        <w:ind w:firstLine="380"/>
        <w:jc w:val="both"/>
        <w:rPr>
          <w:del w:id="113" w:author="JW Kancelaria" w:date="2025-05-21T18:36:00Z"/>
        </w:rPr>
      </w:pPr>
      <w:del w:id="114" w:author="JW Kancelaria" w:date="2025-05-21T18:36:00Z">
        <w:r w:rsidDel="006A3C6E">
          <w:delText xml:space="preserve">w przypadku wystąpienia okoliczności, o których mowa w art. 635 Kodeksu </w:delText>
        </w:r>
      </w:del>
      <w:del w:id="115" w:author="JW Kancelaria" w:date="2025-05-21T17:03:00Z">
        <w:r w:rsidDel="004553E3">
          <w:delText>Cywilnego</w:delText>
        </w:r>
      </w:del>
      <w:del w:id="116" w:author="JW Kancelaria" w:date="2025-05-21T18:36:00Z">
        <w:r w:rsidDel="006A3C6E">
          <w:delText>.</w:delText>
        </w:r>
      </w:del>
    </w:p>
    <w:p w14:paraId="72341B68" w14:textId="77777777" w:rsidR="0061791B" w:rsidRDefault="001F40F7">
      <w:pPr>
        <w:pStyle w:val="Teksttreci0"/>
        <w:numPr>
          <w:ilvl w:val="0"/>
          <w:numId w:val="29"/>
        </w:numPr>
        <w:tabs>
          <w:tab w:val="left" w:pos="344"/>
        </w:tabs>
        <w:ind w:left="380" w:hanging="380"/>
        <w:jc w:val="both"/>
      </w:pPr>
      <w:r>
        <w:t xml:space="preserve">W przypadkach określonych w ust. 1, odstąpienie od Umowy może nastąpić w terminie 30 dni od powzięcia wiadomości o zaistnieniu okoliczności, o których mowa w ust. 1 pkt 3, 4, 6 </w:t>
      </w:r>
      <w:del w:id="117" w:author="JW Kancelaria" w:date="2025-05-21T18:36:00Z">
        <w:r w:rsidDel="006A3C6E">
          <w:delText>i 7</w:delText>
        </w:r>
      </w:del>
      <w:r>
        <w:t xml:space="preserve"> lub upływu terminów, o których mowa w ust. 1 pkt 1, 2 i 5.</w:t>
      </w:r>
    </w:p>
    <w:p w14:paraId="540C643C" w14:textId="77777777" w:rsidR="0061791B" w:rsidRDefault="001F40F7">
      <w:pPr>
        <w:pStyle w:val="Teksttreci0"/>
        <w:numPr>
          <w:ilvl w:val="0"/>
          <w:numId w:val="29"/>
        </w:numPr>
        <w:tabs>
          <w:tab w:val="left" w:pos="344"/>
        </w:tabs>
        <w:ind w:left="380" w:hanging="380"/>
        <w:jc w:val="both"/>
      </w:pPr>
      <w:r>
        <w:t>Odstąpienie od Umowy powinno nastąpić w formie pisemnej pod rygorem nieważności takiego odstąpienia i powinno zawierać uzasadnienie.</w:t>
      </w:r>
    </w:p>
    <w:p w14:paraId="7A6E2A95" w14:textId="77777777" w:rsidR="0061791B" w:rsidRDefault="001F40F7">
      <w:pPr>
        <w:pStyle w:val="Teksttreci0"/>
        <w:numPr>
          <w:ilvl w:val="0"/>
          <w:numId w:val="29"/>
        </w:numPr>
        <w:tabs>
          <w:tab w:val="left" w:pos="344"/>
        </w:tabs>
        <w:ind w:left="380" w:hanging="380"/>
        <w:jc w:val="both"/>
      </w:pPr>
      <w:r>
        <w:t>W wypadku odstąpienia od Umowy, Wykonawcę oraz Zamawiającego obciążają następujące obowiązki szczegółowe:</w:t>
      </w:r>
    </w:p>
    <w:p w14:paraId="6F649FB2" w14:textId="77777777" w:rsidR="0061791B" w:rsidRDefault="001F40F7">
      <w:pPr>
        <w:pStyle w:val="Teksttreci0"/>
        <w:numPr>
          <w:ilvl w:val="0"/>
          <w:numId w:val="31"/>
        </w:numPr>
        <w:tabs>
          <w:tab w:val="left" w:pos="720"/>
        </w:tabs>
        <w:ind w:left="740" w:hanging="360"/>
        <w:jc w:val="both"/>
      </w:pPr>
      <w:r>
        <w:t>w terminie 14 dni od daty odstąpienia od Umowy, Wykonawca, przy udziale Zamawiającego, sporządzi szczegółowy protokół inwentaryzacji robót w toku, według stanu na dzień odstąpienia,</w:t>
      </w:r>
    </w:p>
    <w:p w14:paraId="024F5C64" w14:textId="77777777" w:rsidR="0061791B" w:rsidRDefault="001F40F7">
      <w:pPr>
        <w:pStyle w:val="Teksttreci0"/>
        <w:numPr>
          <w:ilvl w:val="0"/>
          <w:numId w:val="31"/>
        </w:numPr>
        <w:tabs>
          <w:tab w:val="left" w:pos="720"/>
        </w:tabs>
        <w:spacing w:after="160"/>
        <w:ind w:left="740" w:hanging="360"/>
        <w:jc w:val="both"/>
      </w:pPr>
      <w:r>
        <w:t>Wykonawca zabezpieczy przerwane roboty w zakresie obustronnie uzgodnionym na koszt tej strony, z której winy nastąpiło odstąpienie od Umowy,</w:t>
      </w:r>
    </w:p>
    <w:p w14:paraId="39980B05" w14:textId="77777777" w:rsidR="0061791B" w:rsidRDefault="001F40F7">
      <w:pPr>
        <w:jc w:val="center"/>
        <w:rPr>
          <w:sz w:val="2"/>
          <w:szCs w:val="2"/>
        </w:rPr>
      </w:pPr>
      <w:r>
        <w:rPr>
          <w:noProof/>
          <w:lang w:val="en-US" w:bidi="ar-SA"/>
        </w:rPr>
        <w:drawing>
          <wp:inline distT="0" distB="0" distL="0" distR="0" wp14:anchorId="5C4BCC1A" wp14:editId="62E1F941">
            <wp:extent cx="6181090" cy="737870"/>
            <wp:effectExtent l="0" t="0" r="0" b="0"/>
            <wp:docPr id="25" name="Picut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1"/>
                    <a:stretch/>
                  </pic:blipFill>
                  <pic:spPr>
                    <a:xfrm>
                      <a:off x="0" y="0"/>
                      <a:ext cx="6181090" cy="737870"/>
                    </a:xfrm>
                    <a:prstGeom prst="rect">
                      <a:avLst/>
                    </a:prstGeom>
                  </pic:spPr>
                </pic:pic>
              </a:graphicData>
            </a:graphic>
          </wp:inline>
        </w:drawing>
      </w:r>
    </w:p>
    <w:p w14:paraId="18EB9C7B" w14:textId="77777777" w:rsidR="0061791B" w:rsidRDefault="0061791B">
      <w:pPr>
        <w:spacing w:after="79" w:line="1" w:lineRule="exact"/>
      </w:pPr>
    </w:p>
    <w:p w14:paraId="21DEE71D" w14:textId="77777777" w:rsidR="0061791B" w:rsidRDefault="001F40F7">
      <w:pPr>
        <w:pStyle w:val="Teksttreci0"/>
        <w:numPr>
          <w:ilvl w:val="0"/>
          <w:numId w:val="31"/>
        </w:numPr>
        <w:tabs>
          <w:tab w:val="left" w:pos="718"/>
        </w:tabs>
        <w:ind w:left="740" w:hanging="360"/>
        <w:jc w:val="both"/>
      </w:pPr>
      <w:r>
        <w:lastRenderedPageBreak/>
        <w:t>w terminie 7 dni od daty odstąpienia od Umowy, Wykonawca zgłosi do odbioru roboty przerwane i roboty zabezpieczające,</w:t>
      </w:r>
    </w:p>
    <w:p w14:paraId="7F55017F" w14:textId="77777777" w:rsidR="0061791B" w:rsidRDefault="001F40F7">
      <w:pPr>
        <w:pStyle w:val="Teksttreci0"/>
        <w:numPr>
          <w:ilvl w:val="0"/>
          <w:numId w:val="31"/>
        </w:numPr>
        <w:tabs>
          <w:tab w:val="left" w:pos="718"/>
        </w:tabs>
        <w:ind w:left="740" w:hanging="360"/>
        <w:jc w:val="both"/>
      </w:pPr>
      <w:r>
        <w:t>Wykonawca niezwłocznie, a najpóźniej w terminie 14 dni od daty odstąpienia od umowy, usunie z placu budowy urządzenia zaplecza przez niego dostarczone lub wzniesione,</w:t>
      </w:r>
    </w:p>
    <w:p w14:paraId="7B276DA7" w14:textId="77777777" w:rsidR="0061791B" w:rsidRDefault="001F40F7">
      <w:pPr>
        <w:pStyle w:val="Teksttreci0"/>
        <w:numPr>
          <w:ilvl w:val="0"/>
          <w:numId w:val="31"/>
        </w:numPr>
        <w:tabs>
          <w:tab w:val="left" w:pos="718"/>
        </w:tabs>
        <w:ind w:left="740" w:hanging="360"/>
        <w:jc w:val="both"/>
      </w:pPr>
      <w:r>
        <w:t>Wykonawca natychmiast wstrzyma wykonywanie robót, poza mającymi na celu ochronę życia i własności, i zabezpieczy przerwane roboty oraz zabezpieczy teren budowy i opuścić go najpóźniej w terminie wskazanym przez Zamawiającego,</w:t>
      </w:r>
    </w:p>
    <w:p w14:paraId="32A69E13" w14:textId="77777777" w:rsidR="0061791B" w:rsidRDefault="001F40F7">
      <w:pPr>
        <w:pStyle w:val="Teksttreci0"/>
        <w:numPr>
          <w:ilvl w:val="0"/>
          <w:numId w:val="31"/>
        </w:numPr>
        <w:tabs>
          <w:tab w:val="left" w:pos="718"/>
        </w:tabs>
        <w:ind w:left="740" w:hanging="360"/>
        <w:jc w:val="both"/>
      </w:pPr>
      <w: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D0B02DD" w14:textId="77777777" w:rsidR="0061791B" w:rsidRDefault="001F40F7">
      <w:pPr>
        <w:pStyle w:val="Teksttreci0"/>
        <w:numPr>
          <w:ilvl w:val="0"/>
          <w:numId w:val="29"/>
        </w:numPr>
        <w:tabs>
          <w:tab w:val="left" w:pos="341"/>
        </w:tabs>
        <w:ind w:left="380" w:hanging="380"/>
        <w:jc w:val="both"/>
      </w:pPr>
      <w: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A79A875" w14:textId="77777777" w:rsidR="0061791B" w:rsidRDefault="001F40F7">
      <w:pPr>
        <w:pStyle w:val="Teksttreci0"/>
        <w:numPr>
          <w:ilvl w:val="0"/>
          <w:numId w:val="29"/>
        </w:numPr>
        <w:tabs>
          <w:tab w:val="left" w:pos="341"/>
        </w:tabs>
        <w:ind w:left="380" w:hanging="380"/>
        <w:jc w:val="both"/>
      </w:pPr>
      <w:r>
        <w:t>Wykonawca ma obowiązek zastosowania się do zawartych w oświadczeniu o odstąpieniu poleceń Zamawiającego dotyczących ochrony własności lub bezpieczeństwa robót.</w:t>
      </w:r>
    </w:p>
    <w:p w14:paraId="584077FB" w14:textId="77777777" w:rsidR="0061791B" w:rsidRDefault="001F40F7">
      <w:pPr>
        <w:pStyle w:val="Teksttreci0"/>
        <w:numPr>
          <w:ilvl w:val="0"/>
          <w:numId w:val="29"/>
        </w:numPr>
        <w:tabs>
          <w:tab w:val="left" w:pos="341"/>
        </w:tabs>
        <w:ind w:left="380" w:hanging="380"/>
        <w:jc w:val="both"/>
      </w:pPr>
      <w:r>
        <w:t>Koszty dodatkowe poniesione na zabezpieczenie robót i terenu budowy oraz wszelkie inne uzasadnione koszty związane z odstąpieniem od Umowy ponosi Strona, która jest winna odstąpienia od Umowy.</w:t>
      </w:r>
    </w:p>
    <w:p w14:paraId="3C47AC1B" w14:textId="77777777" w:rsidR="0061791B" w:rsidRDefault="001F40F7">
      <w:pPr>
        <w:pStyle w:val="Teksttreci0"/>
        <w:numPr>
          <w:ilvl w:val="0"/>
          <w:numId w:val="29"/>
        </w:numPr>
        <w:tabs>
          <w:tab w:val="left" w:pos="341"/>
        </w:tabs>
        <w:ind w:left="380" w:hanging="380"/>
        <w:jc w:val="both"/>
      </w:pPr>
      <w:r>
        <w:t xml:space="preserve">W przypadku braku współdziałania ze strony Wykonawcy i niewykonywania przez niego obowiązków, czynności te przeprowadzi lub zorganizuje Zamawiający i obciąży ich kosztami </w:t>
      </w:r>
      <w:del w:id="118" w:author="JW Kancelaria" w:date="2025-05-21T17:06:00Z">
        <w:r w:rsidDel="004553E3">
          <w:delText>wykonawcę</w:delText>
        </w:r>
      </w:del>
      <w:ins w:id="119" w:author="JW Kancelaria" w:date="2025-05-21T17:06:00Z">
        <w:r w:rsidR="004553E3">
          <w:t>Wykonawcę</w:t>
        </w:r>
      </w:ins>
      <w:r>
        <w:t>.</w:t>
      </w:r>
    </w:p>
    <w:p w14:paraId="24A24C12" w14:textId="77777777" w:rsidR="0061791B" w:rsidRDefault="001F40F7">
      <w:pPr>
        <w:pStyle w:val="Teksttreci0"/>
        <w:numPr>
          <w:ilvl w:val="0"/>
          <w:numId w:val="29"/>
        </w:numPr>
        <w:tabs>
          <w:tab w:val="left" w:pos="341"/>
        </w:tabs>
        <w:ind w:left="380" w:hanging="380"/>
        <w:jc w:val="both"/>
      </w:pPr>
      <w:r>
        <w:t>Wykonawca zobowiązany jest do zapłaty Zamawiającemu kar umownych z tytułu odstąpienia od umowy w następujących przypadkach i wysokościach:</w:t>
      </w:r>
    </w:p>
    <w:p w14:paraId="014D143A" w14:textId="77777777" w:rsidR="0061791B" w:rsidRDefault="001F40F7">
      <w:pPr>
        <w:pStyle w:val="Teksttreci0"/>
        <w:numPr>
          <w:ilvl w:val="0"/>
          <w:numId w:val="32"/>
        </w:numPr>
        <w:tabs>
          <w:tab w:val="left" w:pos="718"/>
        </w:tabs>
        <w:ind w:left="740" w:hanging="360"/>
        <w:jc w:val="both"/>
      </w:pPr>
      <w:r>
        <w:t>z tytułu odstąpienia przez Zamawiającego od Umowy z przyczyn leżących po stronie Wykonawcy, o których mowa w ust. 1 pkt 1-</w:t>
      </w:r>
      <w:del w:id="120" w:author="JW Kancelaria" w:date="2025-05-21T18:41:00Z">
        <w:r w:rsidDel="00ED3766">
          <w:delText xml:space="preserve">7 </w:delText>
        </w:r>
      </w:del>
      <w:ins w:id="121" w:author="JW Kancelaria" w:date="2025-05-21T18:41:00Z">
        <w:r w:rsidR="00ED3766">
          <w:t xml:space="preserve">6 </w:t>
        </w:r>
      </w:ins>
      <w:r>
        <w:t>Umowy - w wysokości 10 % łącznego wynagrodzenia umownego brutto, o którym mowa w § 4 ust. 1 Umowy,</w:t>
      </w:r>
    </w:p>
    <w:p w14:paraId="050DA5B4" w14:textId="77777777" w:rsidR="0061791B" w:rsidRDefault="001F40F7">
      <w:pPr>
        <w:pStyle w:val="Teksttreci0"/>
        <w:numPr>
          <w:ilvl w:val="0"/>
          <w:numId w:val="32"/>
        </w:numPr>
        <w:tabs>
          <w:tab w:val="left" w:pos="718"/>
        </w:tabs>
        <w:ind w:left="740" w:hanging="360"/>
        <w:jc w:val="both"/>
      </w:pPr>
      <w:r>
        <w:t xml:space="preserve">z tytułu odstąpienia przez Wykonawcę od Umowy z przyczyn </w:t>
      </w:r>
      <w:del w:id="122" w:author="JW Kancelaria" w:date="2025-05-21T18:41:00Z">
        <w:r w:rsidDel="00ED3766">
          <w:delText>nie</w:delText>
        </w:r>
      </w:del>
      <w:r>
        <w:t xml:space="preserve">zależnych od </w:t>
      </w:r>
      <w:del w:id="123" w:author="JW Kancelaria" w:date="2025-05-21T18:41:00Z">
        <w:r w:rsidDel="00ED3766">
          <w:delText xml:space="preserve">Zamawiającego </w:delText>
        </w:r>
      </w:del>
      <w:ins w:id="124" w:author="JW Kancelaria" w:date="2025-05-21T18:41:00Z">
        <w:r w:rsidR="00ED3766">
          <w:t xml:space="preserve">Wykonawcy </w:t>
        </w:r>
      </w:ins>
      <w:r>
        <w:t>- w wysokości 10 % łącznego wynagrodzenia umownego brutto, o którym mowa w § 4 ust. 1 Umowy.</w:t>
      </w:r>
    </w:p>
    <w:p w14:paraId="779A9972" w14:textId="77777777" w:rsidR="0061791B" w:rsidRDefault="001F40F7">
      <w:pPr>
        <w:pStyle w:val="Teksttreci0"/>
        <w:numPr>
          <w:ilvl w:val="0"/>
          <w:numId w:val="29"/>
        </w:numPr>
        <w:tabs>
          <w:tab w:val="left" w:pos="404"/>
        </w:tabs>
        <w:ind w:left="380" w:hanging="380"/>
        <w:jc w:val="both"/>
      </w:pPr>
      <w:r>
        <w:t>Strony zastrzegają sobie prawo dochodzenia odszkodowania uzupełniającego do wysokości poniesionej szkody i utraconych korzyści.</w:t>
      </w:r>
    </w:p>
    <w:p w14:paraId="00FD9274" w14:textId="77777777" w:rsidR="0061791B" w:rsidRDefault="001F40F7">
      <w:pPr>
        <w:pStyle w:val="Teksttreci0"/>
        <w:numPr>
          <w:ilvl w:val="0"/>
          <w:numId w:val="29"/>
        </w:numPr>
        <w:tabs>
          <w:tab w:val="left" w:pos="404"/>
        </w:tabs>
        <w:spacing w:after="40"/>
        <w:ind w:left="380" w:hanging="380"/>
        <w:jc w:val="both"/>
      </w:pPr>
      <w:r>
        <w:t>Zobowiązania z tytułu kar umownych Wykonawcy mogą być potrącane z wynagrodzenia za wykonane roboty § 12 ust. 3, 7 i 8 stosuje się odpowiednio.</w:t>
      </w:r>
    </w:p>
    <w:p w14:paraId="1AE80CE3" w14:textId="77777777" w:rsidR="0061791B" w:rsidRDefault="001F40F7">
      <w:pPr>
        <w:jc w:val="center"/>
        <w:rPr>
          <w:sz w:val="2"/>
          <w:szCs w:val="2"/>
        </w:rPr>
      </w:pPr>
      <w:r>
        <w:rPr>
          <w:noProof/>
          <w:lang w:val="en-US" w:bidi="ar-SA"/>
        </w:rPr>
        <w:drawing>
          <wp:inline distT="0" distB="0" distL="0" distR="0" wp14:anchorId="12241D77" wp14:editId="0E8B1275">
            <wp:extent cx="6181090" cy="737870"/>
            <wp:effectExtent l="0" t="0" r="0" b="0"/>
            <wp:docPr id="26" name="Picut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1"/>
                    <a:stretch/>
                  </pic:blipFill>
                  <pic:spPr>
                    <a:xfrm>
                      <a:off x="0" y="0"/>
                      <a:ext cx="6181090" cy="737870"/>
                    </a:xfrm>
                    <a:prstGeom prst="rect">
                      <a:avLst/>
                    </a:prstGeom>
                  </pic:spPr>
                </pic:pic>
              </a:graphicData>
            </a:graphic>
          </wp:inline>
        </w:drawing>
      </w:r>
    </w:p>
    <w:p w14:paraId="53432267" w14:textId="77777777" w:rsidR="0061791B" w:rsidRDefault="0061791B">
      <w:pPr>
        <w:spacing w:after="79" w:line="1" w:lineRule="exact"/>
      </w:pPr>
    </w:p>
    <w:p w14:paraId="518BA8C3" w14:textId="77777777" w:rsidR="0061791B" w:rsidRDefault="001F40F7">
      <w:pPr>
        <w:pStyle w:val="Teksttreci0"/>
        <w:numPr>
          <w:ilvl w:val="0"/>
          <w:numId w:val="29"/>
        </w:numPr>
        <w:tabs>
          <w:tab w:val="left" w:pos="404"/>
        </w:tabs>
        <w:spacing w:after="160"/>
        <w:ind w:left="380" w:hanging="380"/>
        <w:jc w:val="both"/>
      </w:pPr>
      <w:r>
        <w:t xml:space="preserve">W przypadku odstąpienia od Umowy </w:t>
      </w:r>
      <w:del w:id="125" w:author="JW Kancelaria" w:date="2025-05-21T18:42:00Z">
        <w:r w:rsidDel="00ED3766">
          <w:delText xml:space="preserve">przez Zamawiającego </w:delText>
        </w:r>
      </w:del>
      <w:r>
        <w:t xml:space="preserve">z przyczyn leżących po stronie Zamawiającego, </w:t>
      </w:r>
      <w:ins w:id="126" w:author="JW Kancelaria" w:date="2025-05-21T18:42:00Z">
        <w:r w:rsidR="00ED3766">
          <w:lastRenderedPageBreak/>
          <w:t xml:space="preserve">Zamawiający </w:t>
        </w:r>
      </w:ins>
      <w:r>
        <w:t xml:space="preserve">zobowiązany jest </w:t>
      </w:r>
      <w:del w:id="127" w:author="JW Kancelaria" w:date="2025-05-21T18:42:00Z">
        <w:r w:rsidDel="00ED3766">
          <w:delText xml:space="preserve">on </w:delText>
        </w:r>
      </w:del>
      <w:r>
        <w:t>do zapłaty Wykonawcy kary umownej w wysokości 10% łącznego wynagrodzenia umownego brutto, o którym mowa w § 4 ust. 1 Umowy.</w:t>
      </w:r>
    </w:p>
    <w:p w14:paraId="75D6332D" w14:textId="77777777" w:rsidR="0061791B" w:rsidRDefault="001F40F7">
      <w:pPr>
        <w:pStyle w:val="Nagwek20"/>
        <w:keepNext/>
        <w:keepLines/>
        <w:spacing w:after="160" w:line="360" w:lineRule="auto"/>
        <w:rPr>
          <w:sz w:val="24"/>
          <w:szCs w:val="24"/>
        </w:rPr>
      </w:pPr>
      <w:bookmarkStart w:id="128" w:name="bookmark37"/>
      <w:r>
        <w:t>WARUNKI DODATKOWE</w:t>
      </w:r>
      <w:r>
        <w:br/>
      </w:r>
      <w:r>
        <w:rPr>
          <w:sz w:val="24"/>
          <w:szCs w:val="24"/>
        </w:rPr>
        <w:t>§ 15</w:t>
      </w:r>
      <w:bookmarkEnd w:id="128"/>
    </w:p>
    <w:p w14:paraId="35764C98" w14:textId="77777777" w:rsidR="0061791B" w:rsidRDefault="001F40F7">
      <w:pPr>
        <w:pStyle w:val="Teksttreci0"/>
        <w:numPr>
          <w:ilvl w:val="0"/>
          <w:numId w:val="33"/>
        </w:numPr>
        <w:tabs>
          <w:tab w:val="left" w:pos="342"/>
        </w:tabs>
        <w:jc w:val="both"/>
      </w:pPr>
      <w:r>
        <w:rPr>
          <w:u w:val="single"/>
        </w:rPr>
        <w:t>Wykonawca na swój koszt ustanowi:</w:t>
      </w:r>
    </w:p>
    <w:p w14:paraId="166537D1" w14:textId="77777777" w:rsidR="0061791B" w:rsidRDefault="001F40F7">
      <w:pPr>
        <w:pStyle w:val="Teksttreci0"/>
        <w:numPr>
          <w:ilvl w:val="0"/>
          <w:numId w:val="34"/>
        </w:numPr>
        <w:tabs>
          <w:tab w:val="left" w:pos="730"/>
        </w:tabs>
        <w:ind w:left="740" w:hanging="360"/>
        <w:jc w:val="both"/>
      </w:pPr>
      <w:r>
        <w:rPr>
          <w:u w:val="single"/>
        </w:rPr>
        <w:t>kierownika budowy w specjalności instalacyjnej w zakresie sieci, instalacji i urządzeń cieplnych, wentylacyjnych, gazowych, wodociągowych i kanalizacyjnych bez ograniczeń</w:t>
      </w:r>
      <w:r>
        <w:t>,</w:t>
      </w:r>
    </w:p>
    <w:p w14:paraId="441B032D" w14:textId="77777777" w:rsidR="0061791B" w:rsidRDefault="001F40F7">
      <w:pPr>
        <w:pStyle w:val="Teksttreci0"/>
        <w:numPr>
          <w:ilvl w:val="0"/>
          <w:numId w:val="34"/>
        </w:numPr>
        <w:tabs>
          <w:tab w:val="left" w:pos="730"/>
        </w:tabs>
        <w:ind w:firstLine="380"/>
        <w:jc w:val="both"/>
      </w:pPr>
      <w:r>
        <w:rPr>
          <w:u w:val="single"/>
        </w:rPr>
        <w:t>kierownika robót w specjalności konstrukcyjno-budowlanej bez ograniczeń</w:t>
      </w:r>
      <w:r>
        <w:t>,</w:t>
      </w:r>
    </w:p>
    <w:p w14:paraId="5B559C4E" w14:textId="77777777" w:rsidR="0061791B" w:rsidRDefault="001F40F7">
      <w:pPr>
        <w:pStyle w:val="Teksttreci0"/>
        <w:numPr>
          <w:ilvl w:val="0"/>
          <w:numId w:val="34"/>
        </w:numPr>
        <w:tabs>
          <w:tab w:val="left" w:pos="730"/>
        </w:tabs>
        <w:ind w:left="740" w:hanging="360"/>
        <w:jc w:val="both"/>
      </w:pPr>
      <w:r>
        <w:rPr>
          <w:u w:val="single"/>
        </w:rPr>
        <w:t>kierownika robót w specjalności instalacyjnej w zakresie sieci, instalacji i urządzeń elektrycznych i elektroenergetycznych bez ograniczeń</w:t>
      </w:r>
      <w:r>
        <w:t>.</w:t>
      </w:r>
    </w:p>
    <w:p w14:paraId="7E5A36B2" w14:textId="77777777" w:rsidR="0061791B" w:rsidRDefault="001F40F7">
      <w:pPr>
        <w:pStyle w:val="Teksttreci0"/>
        <w:ind w:left="380"/>
        <w:jc w:val="both"/>
      </w:pPr>
      <w:r>
        <w:t xml:space="preserve">Wykonawca może wskazać osoby będące obywatelem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2021 r. poz. 1646 z </w:t>
      </w:r>
      <w:proofErr w:type="spellStart"/>
      <w:r>
        <w:t>późn</w:t>
      </w:r>
      <w:proofErr w:type="spellEnd"/>
      <w:r>
        <w:t xml:space="preserve">. zm.) oraz ustawą z dnia 15 grudnia 2000 r. o samorządach zawodowych architektów oraz inżynierów budownictwa (Dz. U. z 2019 r. poz. 1117 z </w:t>
      </w:r>
      <w:proofErr w:type="spellStart"/>
      <w:r>
        <w:t>późn</w:t>
      </w:r>
      <w:proofErr w:type="spellEnd"/>
      <w:r>
        <w:t>. zm.).</w:t>
      </w:r>
    </w:p>
    <w:p w14:paraId="65F14D1D" w14:textId="77777777" w:rsidR="0061791B" w:rsidRDefault="001F40F7">
      <w:pPr>
        <w:pStyle w:val="Teksttreci0"/>
        <w:numPr>
          <w:ilvl w:val="0"/>
          <w:numId w:val="33"/>
        </w:numPr>
        <w:tabs>
          <w:tab w:val="left" w:pos="342"/>
        </w:tabs>
        <w:ind w:left="380" w:hanging="380"/>
        <w:jc w:val="both"/>
      </w:pPr>
      <w:r>
        <w:t xml:space="preserve">Obowiązki kierownika budowy określa ustawa Prawo budowlane z dnia 7 lipca 1994 r. Prawo budowlane (t. j. Dz. U. 2021 poz. 2351 z </w:t>
      </w:r>
      <w:proofErr w:type="spellStart"/>
      <w:r>
        <w:t>późn</w:t>
      </w:r>
      <w:proofErr w:type="spellEnd"/>
      <w:r>
        <w:t>. zm.).</w:t>
      </w:r>
    </w:p>
    <w:p w14:paraId="75283483" w14:textId="77777777" w:rsidR="0061791B" w:rsidRDefault="001F40F7">
      <w:pPr>
        <w:pStyle w:val="Teksttreci0"/>
        <w:numPr>
          <w:ilvl w:val="0"/>
          <w:numId w:val="33"/>
        </w:numPr>
        <w:tabs>
          <w:tab w:val="left" w:pos="342"/>
        </w:tabs>
        <w:ind w:left="380" w:hanging="380"/>
        <w:jc w:val="both"/>
      </w:pPr>
      <w:r>
        <w:t>Osoby wymienione w ust. 1 działają w imieniu i na rachunek Wykonawcy.</w:t>
      </w:r>
    </w:p>
    <w:p w14:paraId="227383C5" w14:textId="77777777" w:rsidR="0061791B" w:rsidRDefault="001F40F7">
      <w:pPr>
        <w:pStyle w:val="Teksttreci0"/>
        <w:numPr>
          <w:ilvl w:val="0"/>
          <w:numId w:val="33"/>
        </w:numPr>
        <w:tabs>
          <w:tab w:val="left" w:pos="342"/>
          <w:tab w:val="left" w:pos="346"/>
          <w:tab w:val="left" w:pos="8851"/>
        </w:tabs>
        <w:ind w:left="380" w:hanging="380"/>
        <w:jc w:val="both"/>
      </w:pPr>
      <w:r>
        <w:t>Ewentualna zmiana kierownika budowy wymaga pisemnego powiadomienia</w:t>
      </w:r>
      <w:r>
        <w:tab/>
        <w:t>i zgody</w:t>
      </w:r>
    </w:p>
    <w:p w14:paraId="4492F1E9" w14:textId="77777777" w:rsidR="0061791B" w:rsidRDefault="001F40F7">
      <w:pPr>
        <w:pStyle w:val="Teksttreci0"/>
        <w:ind w:firstLine="380"/>
        <w:jc w:val="both"/>
      </w:pPr>
      <w:r>
        <w:t>Zamawiającego.</w:t>
      </w:r>
    </w:p>
    <w:p w14:paraId="54574D36" w14:textId="77777777" w:rsidR="0061791B" w:rsidRDefault="001F40F7">
      <w:pPr>
        <w:pStyle w:val="Teksttreci0"/>
        <w:numPr>
          <w:ilvl w:val="0"/>
          <w:numId w:val="33"/>
        </w:numPr>
        <w:tabs>
          <w:tab w:val="left" w:pos="342"/>
        </w:tabs>
        <w:spacing w:after="160"/>
        <w:ind w:left="380" w:hanging="380"/>
        <w:jc w:val="both"/>
      </w:pPr>
      <w:r>
        <w:t>Zamawiający zastrzega sobie prawo wprowadzenia na teren budowy osób trzecich na co Wykonawca niniejszym wyraża zgodę.</w:t>
      </w:r>
    </w:p>
    <w:p w14:paraId="3439FB17" w14:textId="77777777" w:rsidR="0061791B" w:rsidRDefault="001F40F7">
      <w:pPr>
        <w:pStyle w:val="Nagwek20"/>
        <w:keepNext/>
        <w:keepLines/>
        <w:spacing w:after="160" w:line="360" w:lineRule="auto"/>
        <w:rPr>
          <w:sz w:val="24"/>
          <w:szCs w:val="24"/>
        </w:rPr>
      </w:pPr>
      <w:bookmarkStart w:id="129" w:name="bookmark39"/>
      <w:r>
        <w:t>ZMIANA UMOWY</w:t>
      </w:r>
      <w:r>
        <w:br/>
      </w:r>
      <w:r>
        <w:rPr>
          <w:sz w:val="24"/>
          <w:szCs w:val="24"/>
        </w:rPr>
        <w:t>§ 16</w:t>
      </w:r>
      <w:bookmarkEnd w:id="129"/>
    </w:p>
    <w:p w14:paraId="2F627F77" w14:textId="77777777" w:rsidR="0061791B" w:rsidRDefault="001F40F7">
      <w:pPr>
        <w:pStyle w:val="Teksttreci0"/>
        <w:numPr>
          <w:ilvl w:val="0"/>
          <w:numId w:val="35"/>
        </w:numPr>
        <w:tabs>
          <w:tab w:val="left" w:pos="342"/>
        </w:tabs>
        <w:ind w:left="380" w:hanging="380"/>
        <w:jc w:val="both"/>
      </w:pPr>
      <w: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70C0D776" w14:textId="77777777" w:rsidR="0061791B" w:rsidRDefault="001F40F7">
      <w:pPr>
        <w:pStyle w:val="Teksttreci0"/>
        <w:numPr>
          <w:ilvl w:val="0"/>
          <w:numId w:val="36"/>
        </w:numPr>
        <w:tabs>
          <w:tab w:val="left" w:pos="730"/>
        </w:tabs>
        <w:spacing w:after="160"/>
        <w:ind w:left="740" w:hanging="360"/>
        <w:jc w:val="both"/>
      </w:pPr>
      <w:r>
        <w:t>przedłużenie terminu realizacji zamówienia, o którym mowa w § 3 ust. 1, może nastąpić w przypadku wystąpienia okoliczności siły wyższej, przez którą należy rozumieć zdarzenia niezależne od żadnej ze stron, zewnętrzne, niemożliwe do zapobieżenia, które nastąpiło po</w:t>
      </w:r>
    </w:p>
    <w:p w14:paraId="3116C4E7" w14:textId="77777777" w:rsidR="0061791B" w:rsidRDefault="001F40F7">
      <w:pPr>
        <w:jc w:val="center"/>
        <w:rPr>
          <w:sz w:val="2"/>
          <w:szCs w:val="2"/>
        </w:rPr>
      </w:pPr>
      <w:r>
        <w:rPr>
          <w:noProof/>
          <w:lang w:val="en-US" w:bidi="ar-SA"/>
        </w:rPr>
        <w:drawing>
          <wp:inline distT="0" distB="0" distL="0" distR="0" wp14:anchorId="084FDD23" wp14:editId="7AE337E4">
            <wp:extent cx="6181090" cy="731520"/>
            <wp:effectExtent l="0" t="0" r="0" b="0"/>
            <wp:docPr id="27" name="Picut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0"/>
                    <a:stretch/>
                  </pic:blipFill>
                  <pic:spPr>
                    <a:xfrm>
                      <a:off x="0" y="0"/>
                      <a:ext cx="6181090" cy="731520"/>
                    </a:xfrm>
                    <a:prstGeom prst="rect">
                      <a:avLst/>
                    </a:prstGeom>
                  </pic:spPr>
                </pic:pic>
              </a:graphicData>
            </a:graphic>
          </wp:inline>
        </w:drawing>
      </w:r>
    </w:p>
    <w:p w14:paraId="518C8F49" w14:textId="77777777" w:rsidR="0061791B" w:rsidRDefault="0061791B">
      <w:pPr>
        <w:spacing w:after="79" w:line="1" w:lineRule="exact"/>
      </w:pPr>
    </w:p>
    <w:p w14:paraId="1861B44C" w14:textId="77777777" w:rsidR="0061791B" w:rsidRDefault="001F40F7">
      <w:pPr>
        <w:pStyle w:val="Teksttreci0"/>
        <w:ind w:left="700"/>
        <w:jc w:val="both"/>
      </w:pPr>
      <w:r>
        <w:t xml:space="preserve">dniu wejścia w życie umowy, w szczególności: wojny, akty terroryzmu, klęski żywiołowe, </w:t>
      </w:r>
      <w:r>
        <w:lastRenderedPageBreak/>
        <w:t>strajki oraz akty władzy i administracji publicznej, przy czym przedłużenie terminu realizacji zamówienia nastąpi o liczbę dni, odpowiadającą okresowi występowania okoliczności siły wyższej,</w:t>
      </w:r>
    </w:p>
    <w:p w14:paraId="774E73BD" w14:textId="77777777" w:rsidR="0061791B" w:rsidRDefault="001F40F7">
      <w:pPr>
        <w:pStyle w:val="Teksttreci0"/>
        <w:numPr>
          <w:ilvl w:val="0"/>
          <w:numId w:val="36"/>
        </w:numPr>
        <w:tabs>
          <w:tab w:val="left" w:pos="690"/>
        </w:tabs>
        <w:ind w:left="700" w:hanging="360"/>
        <w:jc w:val="both"/>
      </w:pPr>
      <w:r>
        <w:t>przedłużenie terminu realizacji zamówienia, o którym mowa w § 3 ust. 1, może nastąpić w przypadku skierowania przez Zamawiającego do Wykonawcy pisemnego żądania wstrzymania robót budowlanych, stanowiących Przedmiot Umowy lub wydania zakazu prowadzenia robót budowlanych, stanowiących Przedmiot Umowy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17BB1957" w14:textId="77777777" w:rsidR="0061791B" w:rsidRDefault="001F40F7">
      <w:pPr>
        <w:pStyle w:val="Teksttreci0"/>
        <w:numPr>
          <w:ilvl w:val="0"/>
          <w:numId w:val="36"/>
        </w:numPr>
        <w:tabs>
          <w:tab w:val="left" w:pos="690"/>
        </w:tabs>
        <w:ind w:left="700" w:hanging="360"/>
        <w:jc w:val="both"/>
      </w:pPr>
      <w:r>
        <w:t>przedłużenie terminu realizacji zamówienia, o którym mowa w § 3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7FC7E5DC" w14:textId="77777777" w:rsidR="0061791B" w:rsidRDefault="001F40F7">
      <w:pPr>
        <w:pStyle w:val="Teksttreci0"/>
        <w:numPr>
          <w:ilvl w:val="0"/>
          <w:numId w:val="36"/>
        </w:numPr>
        <w:tabs>
          <w:tab w:val="left" w:pos="690"/>
        </w:tabs>
        <w:ind w:left="700" w:hanging="360"/>
        <w:jc w:val="both"/>
      </w:pPr>
      <w:r>
        <w:t>przedłużenie terminu realizacji zamówienia, o którym mowa w § 3 ust. 1, może nastąpić w przypadku wystąpienia konieczności wprowadzenia w dokumentacji projektowej zmian, powodujących wstrzymanie lub przerwanie robót budowlanych, stanowiących Przedmiot Umowy,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5 do Umowy oraz zwiększeniem wynagrodzenia Wykonawcy, o którym mowa w § 4 ust. 1,</w:t>
      </w:r>
    </w:p>
    <w:p w14:paraId="32CA1F29" w14:textId="77777777" w:rsidR="0061791B" w:rsidRDefault="001F40F7">
      <w:pPr>
        <w:pStyle w:val="Teksttreci0"/>
        <w:numPr>
          <w:ilvl w:val="0"/>
          <w:numId w:val="36"/>
        </w:numPr>
        <w:tabs>
          <w:tab w:val="left" w:pos="690"/>
        </w:tabs>
        <w:ind w:left="700" w:hanging="360"/>
        <w:jc w:val="both"/>
      </w:pPr>
      <w:r>
        <w:t>przedłużenie terminu realizacji Przedmiotu Umowy, o którym mowa w § 3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p>
    <w:p w14:paraId="0F1A33A6" w14:textId="77777777" w:rsidR="0061791B" w:rsidRDefault="001F40F7">
      <w:pPr>
        <w:jc w:val="center"/>
        <w:rPr>
          <w:sz w:val="2"/>
          <w:szCs w:val="2"/>
        </w:rPr>
      </w:pPr>
      <w:r>
        <w:rPr>
          <w:noProof/>
          <w:lang w:val="en-US" w:bidi="ar-SA"/>
        </w:rPr>
        <w:drawing>
          <wp:inline distT="0" distB="0" distL="0" distR="0" wp14:anchorId="79E41E29" wp14:editId="3F66004F">
            <wp:extent cx="6181090" cy="731520"/>
            <wp:effectExtent l="0" t="0" r="0" b="0"/>
            <wp:docPr id="28" name="Picut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0"/>
                    <a:stretch/>
                  </pic:blipFill>
                  <pic:spPr>
                    <a:xfrm>
                      <a:off x="0" y="0"/>
                      <a:ext cx="6181090" cy="731520"/>
                    </a:xfrm>
                    <a:prstGeom prst="rect">
                      <a:avLst/>
                    </a:prstGeom>
                  </pic:spPr>
                </pic:pic>
              </a:graphicData>
            </a:graphic>
          </wp:inline>
        </w:drawing>
      </w:r>
    </w:p>
    <w:p w14:paraId="7B3C3347" w14:textId="77777777" w:rsidR="0061791B" w:rsidRDefault="0061791B">
      <w:pPr>
        <w:spacing w:after="79" w:line="1" w:lineRule="exact"/>
      </w:pPr>
    </w:p>
    <w:p w14:paraId="4F88320A" w14:textId="77777777" w:rsidR="0061791B" w:rsidRDefault="001F40F7">
      <w:pPr>
        <w:pStyle w:val="Teksttreci0"/>
        <w:numPr>
          <w:ilvl w:val="0"/>
          <w:numId w:val="36"/>
        </w:numPr>
        <w:tabs>
          <w:tab w:val="left" w:pos="727"/>
        </w:tabs>
        <w:ind w:left="720" w:hanging="340"/>
        <w:jc w:val="both"/>
      </w:pPr>
      <w:r>
        <w:t>przedłużenie terminu realizacji Przedmiotu Umowy, o którym mowa w § 3 ust. 1, może nastąpić w przypadku konieczności uzyskania niezbędnych pozwoleń;</w:t>
      </w:r>
    </w:p>
    <w:p w14:paraId="36F47E3A" w14:textId="77777777" w:rsidR="0061791B" w:rsidRDefault="001F40F7">
      <w:pPr>
        <w:pStyle w:val="Teksttreci0"/>
        <w:numPr>
          <w:ilvl w:val="0"/>
          <w:numId w:val="36"/>
        </w:numPr>
        <w:tabs>
          <w:tab w:val="left" w:pos="727"/>
        </w:tabs>
        <w:ind w:left="720" w:hanging="340"/>
        <w:jc w:val="both"/>
      </w:pPr>
      <w:r>
        <w:t xml:space="preserve">przedłużenia terminu wykonania Przedmiotu Umowy w zakresie niezbędnym do wykonania </w:t>
      </w:r>
      <w:r>
        <w:lastRenderedPageBreak/>
        <w:t xml:space="preserve">robót zleconych na podstawie art. 455 ust. 1 pkt 1, 3, 4 lub ust. 2 ustawy </w:t>
      </w:r>
      <w:proofErr w:type="spellStart"/>
      <w:r>
        <w:t>Pzp</w:t>
      </w:r>
      <w:proofErr w:type="spellEnd"/>
      <w:r>
        <w:t>,</w:t>
      </w:r>
    </w:p>
    <w:p w14:paraId="5C9B53AE" w14:textId="77777777" w:rsidR="0061791B" w:rsidRDefault="001F40F7">
      <w:pPr>
        <w:pStyle w:val="Teksttreci0"/>
        <w:numPr>
          <w:ilvl w:val="0"/>
          <w:numId w:val="36"/>
        </w:numPr>
        <w:tabs>
          <w:tab w:val="left" w:pos="727"/>
        </w:tabs>
        <w:ind w:left="720" w:hanging="340"/>
        <w:jc w:val="both"/>
      </w:pPr>
      <w:r>
        <w:t>zmiany powszechnie obowiązujących przepisów prawa w zakresie mającym bezpośredni wpływ na realizację Przedmiotu Umowy lub świadczenia Stron Umowy,</w:t>
      </w:r>
    </w:p>
    <w:p w14:paraId="4DE62788" w14:textId="77777777" w:rsidR="0061791B" w:rsidRDefault="001F40F7">
      <w:pPr>
        <w:pStyle w:val="Teksttreci0"/>
        <w:numPr>
          <w:ilvl w:val="0"/>
          <w:numId w:val="36"/>
        </w:numPr>
        <w:tabs>
          <w:tab w:val="left" w:pos="727"/>
        </w:tabs>
        <w:ind w:left="720" w:hanging="340"/>
        <w:jc w:val="both"/>
      </w:pPr>
      <w:r>
        <w:t xml:space="preserve">w przypadku zmiany albo rezygnacji z podwykonawcy, na którego zasoby </w:t>
      </w:r>
      <w:del w:id="130" w:author="JW Kancelaria" w:date="2025-05-21T18:46:00Z">
        <w:r w:rsidDel="00ED3766">
          <w:delText xml:space="preserve">wykonawca </w:delText>
        </w:r>
      </w:del>
      <w:ins w:id="131" w:author="JW Kancelaria" w:date="2025-05-21T18:46:00Z">
        <w:r w:rsidR="00ED3766">
          <w:t xml:space="preserve">Wykonawca </w:t>
        </w:r>
      </w:ins>
      <w:r>
        <w:t>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118766C6" w14:textId="77777777" w:rsidR="0061791B" w:rsidRDefault="001F40F7">
      <w:pPr>
        <w:pStyle w:val="Teksttreci0"/>
        <w:numPr>
          <w:ilvl w:val="0"/>
          <w:numId w:val="36"/>
        </w:numPr>
        <w:tabs>
          <w:tab w:val="left" w:pos="808"/>
        </w:tabs>
        <w:ind w:left="720" w:hanging="340"/>
        <w:jc w:val="both"/>
      </w:pPr>
      <w:r>
        <w:t>zmiany sposobu rozliczania Umowy lub dokonywania płatności na rzecz Wykonawcy wskutek zaistnienia przyczyn organizacyjnych lub finansowych leżących po stronie Zamawiającego, w tym na skutek zawartej przez Zamawiającego umowy o dofinansowanie zadania,</w:t>
      </w:r>
    </w:p>
    <w:p w14:paraId="127E6FA8" w14:textId="77777777" w:rsidR="0061791B" w:rsidRDefault="001F40F7">
      <w:pPr>
        <w:pStyle w:val="Teksttreci0"/>
        <w:numPr>
          <w:ilvl w:val="0"/>
          <w:numId w:val="36"/>
        </w:numPr>
        <w:tabs>
          <w:tab w:val="left" w:pos="808"/>
        </w:tabs>
        <w:ind w:left="720" w:hanging="340"/>
        <w:jc w:val="both"/>
      </w:pPr>
      <w: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178E3C93" w14:textId="77777777" w:rsidR="0061791B" w:rsidRDefault="001F40F7">
      <w:pPr>
        <w:pStyle w:val="Teksttreci0"/>
        <w:numPr>
          <w:ilvl w:val="0"/>
          <w:numId w:val="35"/>
        </w:numPr>
        <w:tabs>
          <w:tab w:val="left" w:pos="345"/>
        </w:tabs>
        <w:jc w:val="both"/>
      </w:pPr>
      <w:r>
        <w:t xml:space="preserve">Nie stanowi zmiany istotnej Umowy w rozumieniu art. 454 ustawy </w:t>
      </w:r>
      <w:proofErr w:type="spellStart"/>
      <w:r>
        <w:t>Pzp</w:t>
      </w:r>
      <w:proofErr w:type="spellEnd"/>
      <w:r>
        <w:t>:</w:t>
      </w:r>
    </w:p>
    <w:p w14:paraId="46B6A440" w14:textId="77777777" w:rsidR="0061791B" w:rsidRDefault="001F40F7">
      <w:pPr>
        <w:pStyle w:val="Teksttreci0"/>
        <w:numPr>
          <w:ilvl w:val="0"/>
          <w:numId w:val="37"/>
        </w:numPr>
        <w:tabs>
          <w:tab w:val="left" w:pos="727"/>
        </w:tabs>
        <w:ind w:firstLine="380"/>
        <w:jc w:val="both"/>
      </w:pPr>
      <w:r>
        <w:t>zmiana danych teleadresowych;</w:t>
      </w:r>
    </w:p>
    <w:p w14:paraId="67C804B6" w14:textId="77777777" w:rsidR="0061791B" w:rsidRDefault="001F40F7">
      <w:pPr>
        <w:pStyle w:val="Teksttreci0"/>
        <w:numPr>
          <w:ilvl w:val="0"/>
          <w:numId w:val="37"/>
        </w:numPr>
        <w:tabs>
          <w:tab w:val="left" w:pos="727"/>
        </w:tabs>
        <w:ind w:firstLine="380"/>
        <w:jc w:val="both"/>
      </w:pPr>
      <w:r>
        <w:t>zmiana spowodowana koniecznością sprostowania oczywistej omyłki pisarskiej;</w:t>
      </w:r>
    </w:p>
    <w:p w14:paraId="7F69B5AC" w14:textId="77777777" w:rsidR="0061791B" w:rsidRDefault="001F40F7">
      <w:pPr>
        <w:pStyle w:val="Teksttreci0"/>
        <w:numPr>
          <w:ilvl w:val="0"/>
          <w:numId w:val="37"/>
        </w:numPr>
        <w:tabs>
          <w:tab w:val="left" w:pos="727"/>
        </w:tabs>
        <w:ind w:firstLine="380"/>
        <w:jc w:val="both"/>
      </w:pPr>
      <w:r>
        <w:t>zmiana danych związanych z obsługą administracyjno-organizacyjną Umowy.</w:t>
      </w:r>
    </w:p>
    <w:p w14:paraId="156B757B" w14:textId="77777777" w:rsidR="0061791B" w:rsidRDefault="001F40F7">
      <w:pPr>
        <w:pStyle w:val="Teksttreci0"/>
        <w:numPr>
          <w:ilvl w:val="0"/>
          <w:numId w:val="35"/>
        </w:numPr>
        <w:tabs>
          <w:tab w:val="left" w:pos="345"/>
        </w:tabs>
        <w:jc w:val="both"/>
      </w:pPr>
      <w:r>
        <w:t>Z wnioskiem o zmianę Umowy może wystąpić zarówno Wykonawca, jak i Zamawiający.</w:t>
      </w:r>
    </w:p>
    <w:p w14:paraId="5686BC09" w14:textId="77777777" w:rsidR="0061791B" w:rsidRDefault="001F40F7">
      <w:pPr>
        <w:pStyle w:val="Teksttreci0"/>
        <w:numPr>
          <w:ilvl w:val="0"/>
          <w:numId w:val="35"/>
        </w:numPr>
        <w:tabs>
          <w:tab w:val="left" w:pos="345"/>
        </w:tabs>
        <w:ind w:left="380" w:hanging="380"/>
        <w:jc w:val="both"/>
      </w:pPr>
      <w:r>
        <w:t>Strona, która występuje z propozycją zmiany Umowy, w oparciu o przedstawiony powyżej katalog zmian umowy zobowiązana jest do sporządzenia i uzasadnienia wniosku o taką zmianę.</w:t>
      </w:r>
    </w:p>
    <w:p w14:paraId="09E882A2" w14:textId="77777777" w:rsidR="0061791B" w:rsidRDefault="001F40F7">
      <w:pPr>
        <w:pStyle w:val="Teksttreci0"/>
        <w:numPr>
          <w:ilvl w:val="0"/>
          <w:numId w:val="35"/>
        </w:numPr>
        <w:tabs>
          <w:tab w:val="left" w:pos="345"/>
        </w:tabs>
        <w:spacing w:after="160"/>
        <w:ind w:left="380" w:hanging="380"/>
        <w:jc w:val="both"/>
      </w:pPr>
      <w:r>
        <w:t>Wszelkie zmiany Umowy dla swej ważności wymagają formy pisemnej w postaci aneksu do Umowy.</w:t>
      </w:r>
    </w:p>
    <w:p w14:paraId="37E840C4" w14:textId="77777777" w:rsidR="0061791B" w:rsidRDefault="001F40F7">
      <w:pPr>
        <w:pStyle w:val="Nagwek20"/>
        <w:keepNext/>
        <w:keepLines/>
        <w:spacing w:after="160" w:line="360" w:lineRule="auto"/>
        <w:rPr>
          <w:sz w:val="24"/>
          <w:szCs w:val="24"/>
        </w:rPr>
      </w:pPr>
      <w:bookmarkStart w:id="132" w:name="bookmark41"/>
      <w:r>
        <w:t>ZATRUDNIENIE NA PODSTAWIE STOSUNKU PRACY</w:t>
      </w:r>
      <w:r>
        <w:br/>
      </w:r>
      <w:r>
        <w:rPr>
          <w:sz w:val="24"/>
          <w:szCs w:val="24"/>
        </w:rPr>
        <w:t>§ 17</w:t>
      </w:r>
      <w:bookmarkEnd w:id="132"/>
    </w:p>
    <w:p w14:paraId="640976B8" w14:textId="77777777" w:rsidR="0061791B" w:rsidRDefault="001F40F7">
      <w:pPr>
        <w:pStyle w:val="Teksttreci0"/>
        <w:numPr>
          <w:ilvl w:val="0"/>
          <w:numId w:val="38"/>
        </w:numPr>
        <w:tabs>
          <w:tab w:val="left" w:pos="345"/>
        </w:tabs>
        <w:spacing w:after="120"/>
        <w:ind w:left="380" w:hanging="380"/>
        <w:jc w:val="both"/>
      </w:pPr>
      <w:r>
        <w:t xml:space="preserve">Wykonawca zobowiązuje się do zatrudnienia na podstawie umowy o pracę, przez cały okres realizacji zamówienia, wszystkich osób wykonujących następujące czynności: </w:t>
      </w:r>
      <w:r>
        <w:rPr>
          <w:b/>
          <w:bCs/>
        </w:rPr>
        <w:t xml:space="preserve">wykonywanie prac fizycznych przy realizacji robót budowlanych, operatorzy sprzętu objęci zakresem zamówienia </w:t>
      </w:r>
      <w:r>
        <w:t>(obowiązek ten nie dotyczy sytuacji, gdy prace te będą wykonywane samodzielnie i</w:t>
      </w:r>
    </w:p>
    <w:p w14:paraId="5A1C50AD" w14:textId="77777777" w:rsidR="0061791B" w:rsidRDefault="001F40F7">
      <w:pPr>
        <w:jc w:val="center"/>
        <w:rPr>
          <w:sz w:val="2"/>
          <w:szCs w:val="2"/>
        </w:rPr>
      </w:pPr>
      <w:r>
        <w:rPr>
          <w:noProof/>
          <w:lang w:val="en-US" w:bidi="ar-SA"/>
        </w:rPr>
        <w:drawing>
          <wp:inline distT="0" distB="0" distL="0" distR="0" wp14:anchorId="4726A274" wp14:editId="3033081F">
            <wp:extent cx="6181090" cy="731520"/>
            <wp:effectExtent l="0" t="0" r="0" b="0"/>
            <wp:docPr id="29" name="Picut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0"/>
                    <a:stretch/>
                  </pic:blipFill>
                  <pic:spPr>
                    <a:xfrm>
                      <a:off x="0" y="0"/>
                      <a:ext cx="6181090" cy="731520"/>
                    </a:xfrm>
                    <a:prstGeom prst="rect">
                      <a:avLst/>
                    </a:prstGeom>
                  </pic:spPr>
                </pic:pic>
              </a:graphicData>
            </a:graphic>
          </wp:inline>
        </w:drawing>
      </w:r>
    </w:p>
    <w:p w14:paraId="0B4FE2E7" w14:textId="77777777" w:rsidR="0061791B" w:rsidRDefault="0061791B">
      <w:pPr>
        <w:spacing w:after="79" w:line="1" w:lineRule="exact"/>
      </w:pPr>
    </w:p>
    <w:p w14:paraId="12C07A88" w14:textId="77777777" w:rsidR="0061791B" w:rsidRDefault="001F40F7">
      <w:pPr>
        <w:pStyle w:val="Teksttreci0"/>
        <w:ind w:left="380"/>
        <w:jc w:val="both"/>
      </w:pPr>
      <w:r>
        <w:t>osobiście przez osoby fizyczne prowadzące działalność gospodarczą w postaci tzw. samozatrudnienia jako podwykonawcy).</w:t>
      </w:r>
    </w:p>
    <w:p w14:paraId="7D29793C" w14:textId="77777777" w:rsidR="0061791B" w:rsidRDefault="001F40F7">
      <w:pPr>
        <w:pStyle w:val="Teksttreci0"/>
        <w:numPr>
          <w:ilvl w:val="0"/>
          <w:numId w:val="38"/>
        </w:numPr>
        <w:tabs>
          <w:tab w:val="left" w:pos="342"/>
        </w:tabs>
        <w:ind w:left="380" w:hanging="380"/>
        <w:jc w:val="both"/>
      </w:pPr>
      <w:r>
        <w:t xml:space="preserve">W trakcie realizacji zamówienia Zamawiający uprawniony jest do wykonywania czynności </w:t>
      </w:r>
      <w:r>
        <w:lastRenderedPageBreak/>
        <w:t>kontrolnych wobec Wykonawcy odnośnie spełniania przez Wykonawcę lub podwykonawcę wymogu zatrudnienia na podstawie umowy o pracę osób wykonujących wskazane w ust. 1 czynności. Zamawiający uprawniony jest w szczególności do:</w:t>
      </w:r>
    </w:p>
    <w:p w14:paraId="3B1CFE17" w14:textId="77777777" w:rsidR="0061791B" w:rsidRDefault="001F40F7">
      <w:pPr>
        <w:pStyle w:val="Teksttreci0"/>
        <w:numPr>
          <w:ilvl w:val="0"/>
          <w:numId w:val="39"/>
        </w:numPr>
        <w:tabs>
          <w:tab w:val="left" w:pos="721"/>
        </w:tabs>
        <w:ind w:left="740" w:hanging="360"/>
        <w:jc w:val="both"/>
      </w:pPr>
      <w:r>
        <w:t>żądania oświadczeń i dokumentów w zakresie potwierdzenia spełniania ww. wymogów i dokonywania ich oceny,</w:t>
      </w:r>
    </w:p>
    <w:p w14:paraId="624C859B" w14:textId="77777777" w:rsidR="0061791B" w:rsidRDefault="001F40F7">
      <w:pPr>
        <w:pStyle w:val="Teksttreci0"/>
        <w:numPr>
          <w:ilvl w:val="0"/>
          <w:numId w:val="39"/>
        </w:numPr>
        <w:tabs>
          <w:tab w:val="left" w:pos="721"/>
        </w:tabs>
        <w:ind w:left="740" w:hanging="360"/>
        <w:jc w:val="both"/>
      </w:pPr>
      <w:r>
        <w:t>żądania wyjaśnień w przypadku wątpliwości w zakresie potwierdzenia spełniania ww. wymogów,</w:t>
      </w:r>
    </w:p>
    <w:p w14:paraId="2CAE6F90" w14:textId="77777777" w:rsidR="0061791B" w:rsidRDefault="001F40F7">
      <w:pPr>
        <w:pStyle w:val="Teksttreci0"/>
        <w:numPr>
          <w:ilvl w:val="0"/>
          <w:numId w:val="39"/>
        </w:numPr>
        <w:tabs>
          <w:tab w:val="left" w:pos="721"/>
        </w:tabs>
        <w:ind w:firstLine="380"/>
        <w:jc w:val="both"/>
      </w:pPr>
      <w:r>
        <w:t>przeprowadzania kontroli na miejscu wykonywania świadczenia.</w:t>
      </w:r>
    </w:p>
    <w:p w14:paraId="3AFAC280" w14:textId="77777777" w:rsidR="0061791B" w:rsidRDefault="001F40F7">
      <w:pPr>
        <w:pStyle w:val="Teksttreci0"/>
        <w:numPr>
          <w:ilvl w:val="0"/>
          <w:numId w:val="38"/>
        </w:numPr>
        <w:tabs>
          <w:tab w:val="left" w:pos="342"/>
        </w:tabs>
        <w:ind w:left="380" w:hanging="380"/>
        <w:jc w:val="both"/>
      </w:pPr>
      <w:r>
        <w:t xml:space="preserve">W przypadku uzasadnionych wątpliwości co do przestrzegania prawa pracy przez </w:t>
      </w:r>
      <w:del w:id="133" w:author="JW Kancelaria" w:date="2025-05-21T18:48:00Z">
        <w:r w:rsidDel="00ED3766">
          <w:delText xml:space="preserve">wykonawcę </w:delText>
        </w:r>
      </w:del>
      <w:ins w:id="134" w:author="JW Kancelaria" w:date="2025-05-21T18:48:00Z">
        <w:r w:rsidR="00ED3766">
          <w:t xml:space="preserve">Wykonawcę </w:t>
        </w:r>
      </w:ins>
      <w:r>
        <w:t xml:space="preserve">lub podwykonawcę, </w:t>
      </w:r>
      <w:del w:id="135" w:author="JW Kancelaria" w:date="2025-05-21T18:48:00Z">
        <w:r w:rsidDel="00ED3766">
          <w:delText xml:space="preserve">zamawiający </w:delText>
        </w:r>
      </w:del>
      <w:ins w:id="136" w:author="JW Kancelaria" w:date="2025-05-21T18:48:00Z">
        <w:r w:rsidR="00ED3766">
          <w:t xml:space="preserve">Zamawiający </w:t>
        </w:r>
      </w:ins>
      <w:r>
        <w:t>może zwrócić się o przeprowadzenie kontroli przez Państwową Inspekcję Pracy.</w:t>
      </w:r>
    </w:p>
    <w:p w14:paraId="41048483" w14:textId="77777777" w:rsidR="0061791B" w:rsidRDefault="001F40F7">
      <w:pPr>
        <w:pStyle w:val="Teksttreci0"/>
        <w:numPr>
          <w:ilvl w:val="0"/>
          <w:numId w:val="38"/>
        </w:numPr>
        <w:tabs>
          <w:tab w:val="left" w:pos="342"/>
        </w:tabs>
        <w:ind w:left="380" w:hanging="380"/>
        <w:jc w:val="both"/>
      </w:pPr>
      <w:r>
        <w:t xml:space="preserve">W trakcie realizacji zamówienia na każde wezwanie Zamawiającego w wyznaczonym w tym wezwaniu terminie Wykonawca przedłoży </w:t>
      </w:r>
      <w:del w:id="137" w:author="JW Kancelaria" w:date="2025-05-21T18:49:00Z">
        <w:r w:rsidDel="003237A9">
          <w:delText xml:space="preserve">zamawiającemu </w:delText>
        </w:r>
      </w:del>
      <w:ins w:id="138" w:author="JW Kancelaria" w:date="2025-05-21T18:49:00Z">
        <w:r w:rsidR="003237A9">
          <w:t xml:space="preserve">Zamawiającemu </w:t>
        </w:r>
      </w:ins>
      <w:r>
        <w:t>aktualne dokumenty wskazane w ust. 2.</w:t>
      </w:r>
    </w:p>
    <w:p w14:paraId="655C7186" w14:textId="77777777" w:rsidR="0061791B" w:rsidRDefault="001F40F7">
      <w:pPr>
        <w:pStyle w:val="Teksttreci0"/>
        <w:numPr>
          <w:ilvl w:val="0"/>
          <w:numId w:val="38"/>
        </w:numPr>
        <w:tabs>
          <w:tab w:val="left" w:pos="342"/>
        </w:tabs>
        <w:ind w:left="380" w:hanging="380"/>
        <w:jc w:val="both"/>
      </w:pPr>
      <w:r>
        <w:t>W przypadku niewywiązania się z obowiązków, o których mowa w ust. 1-2, Wykonawca zobowiązany będzie do zapłaty kary, o której mowa w § 12</w:t>
      </w:r>
      <w:del w:id="139" w:author="JW Kancelaria" w:date="2025-05-21T18:49:00Z">
        <w:r w:rsidDel="003237A9">
          <w:delText xml:space="preserve"> </w:delText>
        </w:r>
      </w:del>
      <w:r>
        <w:t>. Zamawiający może także odstąpić od umowy z przyczyn leżących po stronie Wykonawcy na podstawie § 14.</w:t>
      </w:r>
    </w:p>
    <w:p w14:paraId="267C1D03" w14:textId="77777777" w:rsidR="0061791B" w:rsidRDefault="001F40F7">
      <w:pPr>
        <w:pStyle w:val="Teksttreci0"/>
        <w:numPr>
          <w:ilvl w:val="0"/>
          <w:numId w:val="38"/>
        </w:numPr>
        <w:tabs>
          <w:tab w:val="left" w:pos="342"/>
        </w:tabs>
        <w:spacing w:after="160"/>
        <w:ind w:left="380" w:hanging="380"/>
        <w:jc w:val="both"/>
      </w:pPr>
      <w: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271D52F" w14:textId="77777777" w:rsidR="0061791B" w:rsidRDefault="001F40F7">
      <w:pPr>
        <w:pStyle w:val="Nagwek20"/>
        <w:keepNext/>
        <w:keepLines/>
        <w:spacing w:after="0" w:line="360" w:lineRule="auto"/>
      </w:pPr>
      <w:bookmarkStart w:id="140" w:name="bookmark43"/>
      <w:r>
        <w:t>POSTANOWIENIA KOŃCOWE</w:t>
      </w:r>
      <w:bookmarkEnd w:id="140"/>
    </w:p>
    <w:p w14:paraId="640C1E6D" w14:textId="77777777" w:rsidR="0061791B" w:rsidRDefault="0061791B">
      <w:pPr>
        <w:pStyle w:val="Nagwek20"/>
        <w:keepNext/>
        <w:keepLines/>
        <w:numPr>
          <w:ilvl w:val="0"/>
          <w:numId w:val="40"/>
        </w:numPr>
        <w:spacing w:after="160" w:line="329" w:lineRule="auto"/>
        <w:rPr>
          <w:sz w:val="24"/>
          <w:szCs w:val="24"/>
        </w:rPr>
      </w:pPr>
    </w:p>
    <w:p w14:paraId="3FF817D6" w14:textId="77777777" w:rsidR="0061791B" w:rsidRDefault="001F40F7">
      <w:pPr>
        <w:pStyle w:val="Teksttreci0"/>
        <w:numPr>
          <w:ilvl w:val="0"/>
          <w:numId w:val="41"/>
        </w:numPr>
        <w:tabs>
          <w:tab w:val="left" w:pos="342"/>
        </w:tabs>
        <w:ind w:left="380" w:hanging="380"/>
        <w:jc w:val="both"/>
      </w:pPr>
      <w:r>
        <w:t xml:space="preserve">Strony zobowiązane są do przestrzegania w czasie obowiązywania niniejszej umowy oraz po jej wygaśnięciu lub rozwiązaniu: zasad uczciwej konkurencji w rozumieniu ustawy z dnia 16 kwietnia 1993r., o zwalczaniu nieuczciwej konkurencji (Dz. U. z 2022 r. poz. 1233 ze </w:t>
      </w:r>
      <w:proofErr w:type="spellStart"/>
      <w:r>
        <w:t>późn</w:t>
      </w:r>
      <w:proofErr w:type="spellEnd"/>
      <w:r>
        <w:t xml:space="preserve">. zm.), zwłaszcza w zakresie zachowania tajemnicy handlowej i prawnej, pod rygorem odpowiedzialności prawnej i finansowej, z zastrzeżeniem przepisów ustawy </w:t>
      </w:r>
      <w:proofErr w:type="spellStart"/>
      <w:r>
        <w:t>Pzp</w:t>
      </w:r>
      <w:proofErr w:type="spellEnd"/>
      <w:r>
        <w:t xml:space="preserve"> oraz ustawy o dostępie do informacji publicznej.</w:t>
      </w:r>
    </w:p>
    <w:p w14:paraId="2BB74E3A" w14:textId="77777777" w:rsidR="0061791B" w:rsidRDefault="001F40F7">
      <w:pPr>
        <w:pStyle w:val="Teksttreci0"/>
        <w:numPr>
          <w:ilvl w:val="0"/>
          <w:numId w:val="41"/>
        </w:numPr>
        <w:tabs>
          <w:tab w:val="left" w:pos="342"/>
        </w:tabs>
        <w:spacing w:after="120"/>
        <w:ind w:left="380" w:hanging="380"/>
        <w:jc w:val="both"/>
      </w:pPr>
      <w:r>
        <w:t xml:space="preserve">W sprawach nieuregulowanych niniejszą umową mają zastosowanie postanowienia SWZ w trybie podstawowym na realizację zadania pn.: „Rozbudowa SUW w Przecznie wraz z budową studni, sieci wodociągowej i montażem wodomierzy”, (numer postępowania </w:t>
      </w:r>
      <w:r>
        <w:rPr>
          <w:b/>
          <w:bCs/>
        </w:rPr>
        <w:t>SZP.271.5.2025</w:t>
      </w:r>
      <w:r>
        <w:t>), w wyniku</w:t>
      </w:r>
      <w:r>
        <w:br w:type="page"/>
      </w:r>
    </w:p>
    <w:p w14:paraId="3240C69C" w14:textId="77777777" w:rsidR="0061791B" w:rsidRDefault="001F40F7">
      <w:pPr>
        <w:pStyle w:val="Teksttreci20"/>
      </w:pPr>
      <w:r>
        <w:rPr>
          <w:noProof/>
          <w:lang w:val="en-US" w:bidi="ar-SA"/>
        </w:rPr>
        <w:lastRenderedPageBreak/>
        <w:drawing>
          <wp:anchor distT="6350" distB="3175" distL="1385570" distR="1184275" simplePos="0" relativeHeight="125829384" behindDoc="0" locked="0" layoutInCell="1" allowOverlap="1" wp14:anchorId="30CB47C8" wp14:editId="018D982E">
            <wp:simplePos x="0" y="0"/>
            <wp:positionH relativeFrom="page">
              <wp:posOffset>2610485</wp:posOffset>
            </wp:positionH>
            <wp:positionV relativeFrom="paragraph">
              <wp:posOffset>19050</wp:posOffset>
            </wp:positionV>
            <wp:extent cx="731520" cy="499745"/>
            <wp:effectExtent l="0" t="0" r="0" b="0"/>
            <wp:wrapSquare wrapText="right"/>
            <wp:docPr id="30" name="Shape 30"/>
            <wp:cNvGraphicFramePr/>
            <a:graphic xmlns:a="http://schemas.openxmlformats.org/drawingml/2006/main">
              <a:graphicData uri="http://schemas.openxmlformats.org/drawingml/2006/picture">
                <pic:pic xmlns:pic="http://schemas.openxmlformats.org/drawingml/2006/picture">
                  <pic:nvPicPr>
                    <pic:cNvPr id="31" name="Picture box 31"/>
                    <pic:cNvPicPr/>
                  </pic:nvPicPr>
                  <pic:blipFill>
                    <a:blip r:embed="rId12"/>
                    <a:stretch/>
                  </pic:blipFill>
                  <pic:spPr>
                    <a:xfrm>
                      <a:off x="0" y="0"/>
                      <a:ext cx="731520" cy="499745"/>
                    </a:xfrm>
                    <a:prstGeom prst="rect">
                      <a:avLst/>
                    </a:prstGeom>
                  </pic:spPr>
                </pic:pic>
              </a:graphicData>
            </a:graphic>
          </wp:anchor>
        </w:drawing>
      </w:r>
      <w:r>
        <w:rPr>
          <w:noProof/>
          <w:lang w:val="en-US" w:bidi="ar-SA"/>
        </w:rPr>
        <mc:AlternateContent>
          <mc:Choice Requires="wps">
            <w:drawing>
              <wp:anchor distT="0" distB="0" distL="0" distR="0" simplePos="0" relativeHeight="251658240" behindDoc="0" locked="0" layoutInCell="1" allowOverlap="1" wp14:anchorId="3013CBFE" wp14:editId="02859A5B">
                <wp:simplePos x="0" y="0"/>
                <wp:positionH relativeFrom="page">
                  <wp:posOffset>1339215</wp:posOffset>
                </wp:positionH>
                <wp:positionV relativeFrom="paragraph">
                  <wp:posOffset>12700</wp:posOffset>
                </wp:positionV>
                <wp:extent cx="984250" cy="506095"/>
                <wp:effectExtent l="0" t="0" r="0" b="0"/>
                <wp:wrapNone/>
                <wp:docPr id="32" name="Shape 32"/>
                <wp:cNvGraphicFramePr/>
                <a:graphic xmlns:a="http://schemas.openxmlformats.org/drawingml/2006/main">
                  <a:graphicData uri="http://schemas.microsoft.com/office/word/2010/wordprocessingShape">
                    <wps:wsp>
                      <wps:cNvSpPr txBox="1"/>
                      <wps:spPr>
                        <a:xfrm>
                          <a:off x="0" y="0"/>
                          <a:ext cx="984250" cy="506095"/>
                        </a:xfrm>
                        <a:prstGeom prst="rect">
                          <a:avLst/>
                        </a:prstGeom>
                        <a:noFill/>
                      </wps:spPr>
                      <wps:txbx>
                        <w:txbxContent>
                          <w:p w14:paraId="2CCC7D74" w14:textId="77777777" w:rsidR="00E81CD9" w:rsidRDefault="00E81CD9">
                            <w:pPr>
                              <w:pStyle w:val="Podpisobrazu0"/>
                            </w:pPr>
                            <w:r>
                              <w:t>KRAJOWY PLAN ODBUDOWY</w:t>
                            </w:r>
                          </w:p>
                        </w:txbxContent>
                      </wps:txbx>
                      <wps:bodyPr lIns="0" tIns="0" rIns="0" bIns="0"/>
                    </wps:wsp>
                  </a:graphicData>
                </a:graphic>
              </wp:anchor>
            </w:drawing>
          </mc:Choice>
          <mc:Fallback xmlns:w15="http://schemas.microsoft.com/office/word/2012/wordml">
            <w:pict>
              <v:shape id="_x0000_s1058" type="#_x0000_t202" style="position:absolute;margin-left:105.45pt;margin-top:1.pt;width:77.5pt;height:39.850000000000001pt;z-index:251657729;mso-wrap-distance-left:0;mso-wrap-distance-right:0;mso-position-horizontal-relative:page" filled="f" stroked="f">
                <v:textbox inset="0,0,0,0">
                  <w:txbxContent>
                    <w:p>
                      <w:pPr>
                        <w:pStyle w:val="Style15"/>
                        <w:keepNext w:val="0"/>
                        <w:keepLines w:val="0"/>
                        <w:widowControl w:val="0"/>
                        <w:shd w:val="clear" w:color="auto" w:fill="auto"/>
                        <w:bidi w:val="0"/>
                        <w:spacing w:before="0" w:after="0" w:line="240" w:lineRule="auto"/>
                        <w:ind w:left="0" w:right="0" w:firstLine="0"/>
                        <w:jc w:val="left"/>
                      </w:pPr>
                      <w:r>
                        <w:rPr>
                          <w:spacing w:val="0"/>
                          <w:w w:val="100"/>
                          <w:position w:val="0"/>
                          <w:shd w:val="clear" w:color="auto" w:fill="auto"/>
                          <w:lang w:val="pl-PL" w:eastAsia="pl-PL" w:bidi="pl-PL"/>
                        </w:rPr>
                        <w:t>KRAJOWY PLAN ODBUDOWY</w:t>
                      </w:r>
                    </w:p>
                  </w:txbxContent>
                </v:textbox>
                <w10:wrap anchorx="page"/>
              </v:shape>
            </w:pict>
          </mc:Fallback>
        </mc:AlternateContent>
      </w:r>
      <w:r>
        <w:rPr>
          <w:noProof/>
          <w:lang w:val="en-US" w:bidi="ar-SA"/>
        </w:rPr>
        <mc:AlternateContent>
          <mc:Choice Requires="wps">
            <w:drawing>
              <wp:anchor distT="0" distB="0" distL="0" distR="0" simplePos="0" relativeHeight="251659264" behindDoc="0" locked="0" layoutInCell="1" allowOverlap="1" wp14:anchorId="5A7F542F" wp14:editId="61CD7D55">
                <wp:simplePos x="0" y="0"/>
                <wp:positionH relativeFrom="page">
                  <wp:posOffset>3430270</wp:posOffset>
                </wp:positionH>
                <wp:positionV relativeFrom="paragraph">
                  <wp:posOffset>95250</wp:posOffset>
                </wp:positionV>
                <wp:extent cx="978535" cy="326390"/>
                <wp:effectExtent l="0" t="0" r="0" b="0"/>
                <wp:wrapNone/>
                <wp:docPr id="34" name="Shape 34"/>
                <wp:cNvGraphicFramePr/>
                <a:graphic xmlns:a="http://schemas.openxmlformats.org/drawingml/2006/main">
                  <a:graphicData uri="http://schemas.microsoft.com/office/word/2010/wordprocessingShape">
                    <wps:wsp>
                      <wps:cNvSpPr txBox="1"/>
                      <wps:spPr>
                        <a:xfrm>
                          <a:off x="0" y="0"/>
                          <a:ext cx="978535" cy="326390"/>
                        </a:xfrm>
                        <a:prstGeom prst="rect">
                          <a:avLst/>
                        </a:prstGeom>
                        <a:noFill/>
                      </wps:spPr>
                      <wps:txbx>
                        <w:txbxContent>
                          <w:p w14:paraId="59540807" w14:textId="77777777" w:rsidR="00E81CD9" w:rsidRDefault="00E81CD9">
                            <w:pPr>
                              <w:pStyle w:val="Podpisobrazu0"/>
                            </w:pPr>
                            <w:r>
                              <w:rPr>
                                <w:color w:val="000000"/>
                              </w:rPr>
                              <w:t>Rzeczpospolita</w:t>
                            </w:r>
                          </w:p>
                          <w:p w14:paraId="07C4D953" w14:textId="77777777" w:rsidR="00E81CD9" w:rsidRDefault="00E81CD9">
                            <w:pPr>
                              <w:pStyle w:val="Podpisobrazu0"/>
                              <w:spacing w:line="230" w:lineRule="auto"/>
                            </w:pPr>
                            <w:r>
                              <w:rPr>
                                <w:color w:val="000000"/>
                              </w:rPr>
                              <w:t>Polska</w:t>
                            </w:r>
                          </w:p>
                        </w:txbxContent>
                      </wps:txbx>
                      <wps:bodyPr lIns="0" tIns="0" rIns="0" bIns="0"/>
                    </wps:wsp>
                  </a:graphicData>
                </a:graphic>
              </wp:anchor>
            </w:drawing>
          </mc:Choice>
          <mc:Fallback xmlns:w15="http://schemas.microsoft.com/office/word/2012/wordml">
            <w:pict>
              <v:shape id="_x0000_s1060" type="#_x0000_t202" style="position:absolute;margin-left:270.10000000000002pt;margin-top:7.5pt;width:77.049999999999997pt;height:25.699999999999999pt;z-index:251657731;mso-wrap-distance-left:0;mso-wrap-distance-right:0;mso-position-horizontal-relative:page" filled="f" stroked="f">
                <v:textbox inset="0,0,0,0">
                  <w:txbxContent>
                    <w:p>
                      <w:pPr>
                        <w:pStyle w:val="Style15"/>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pl-PL" w:eastAsia="pl-PL" w:bidi="pl-PL"/>
                        </w:rPr>
                        <w:t>Rzeczpospolita</w:t>
                      </w:r>
                    </w:p>
                    <w:p>
                      <w:pPr>
                        <w:pStyle w:val="Style15"/>
                        <w:keepNext w:val="0"/>
                        <w:keepLines w:val="0"/>
                        <w:widowControl w:val="0"/>
                        <w:shd w:val="clear" w:color="auto" w:fill="auto"/>
                        <w:bidi w:val="0"/>
                        <w:spacing w:before="0" w:after="0" w:line="230" w:lineRule="auto"/>
                        <w:ind w:left="0" w:right="0" w:firstLine="0"/>
                        <w:jc w:val="left"/>
                      </w:pPr>
                      <w:r>
                        <w:rPr>
                          <w:color w:val="000000"/>
                          <w:spacing w:val="0"/>
                          <w:w w:val="100"/>
                          <w:position w:val="0"/>
                          <w:shd w:val="clear" w:color="auto" w:fill="auto"/>
                          <w:lang w:val="pl-PL" w:eastAsia="pl-PL" w:bidi="pl-PL"/>
                        </w:rPr>
                        <w:t>Polska</w:t>
                      </w:r>
                    </w:p>
                  </w:txbxContent>
                </v:textbox>
                <w10:wrap anchorx="page"/>
              </v:shape>
            </w:pict>
          </mc:Fallback>
        </mc:AlternateContent>
      </w:r>
      <w:r>
        <w:t xml:space="preserve">Sfinansowane przez </w:t>
      </w:r>
      <w:r>
        <w:rPr>
          <w:color w:val="003399"/>
        </w:rPr>
        <w:t>I</w:t>
      </w:r>
      <w:r>
        <w:rPr>
          <w:color w:val="003399"/>
        </w:rPr>
        <w:br/>
      </w:r>
      <w:r>
        <w:t xml:space="preserve">Unię </w:t>
      </w:r>
      <w:proofErr w:type="spellStart"/>
      <w:r>
        <w:t>Europejskę</w:t>
      </w:r>
      <w:proofErr w:type="spellEnd"/>
    </w:p>
    <w:p w14:paraId="7A1029B5" w14:textId="77777777" w:rsidR="0061791B" w:rsidRDefault="001F40F7">
      <w:pPr>
        <w:pStyle w:val="Nagwek20"/>
        <w:keepNext/>
        <w:keepLines/>
        <w:spacing w:after="240" w:line="233" w:lineRule="auto"/>
      </w:pPr>
      <w:bookmarkStart w:id="141" w:name="bookmark47"/>
      <w:proofErr w:type="spellStart"/>
      <w:r>
        <w:t>NextGenerationEU</w:t>
      </w:r>
      <w:proofErr w:type="spellEnd"/>
      <w:r>
        <w:t xml:space="preserve"> |</w:t>
      </w:r>
      <w:bookmarkEnd w:id="141"/>
    </w:p>
    <w:p w14:paraId="591CF931" w14:textId="77777777" w:rsidR="0061791B" w:rsidRDefault="001F40F7">
      <w:pPr>
        <w:pStyle w:val="Teksttreci0"/>
        <w:spacing w:after="120" w:line="240" w:lineRule="auto"/>
        <w:ind w:firstLine="380"/>
      </w:pPr>
      <w:r>
        <w:t>którego zawarta została niniejsza umowa oraz właściwe przepisy Kodeksu cywilnego, chyba, że</w:t>
      </w:r>
    </w:p>
    <w:p w14:paraId="4790B121" w14:textId="77777777" w:rsidR="0061791B" w:rsidRDefault="001F40F7">
      <w:pPr>
        <w:pStyle w:val="Teksttreci0"/>
        <w:ind w:firstLine="380"/>
      </w:pPr>
      <w:r>
        <w:t xml:space="preserve">przepisy ustawy </w:t>
      </w:r>
      <w:proofErr w:type="spellStart"/>
      <w:r>
        <w:t>Pzp</w:t>
      </w:r>
      <w:proofErr w:type="spellEnd"/>
      <w:r>
        <w:t xml:space="preserve"> stanowią inaczej.</w:t>
      </w:r>
    </w:p>
    <w:p w14:paraId="14E82126" w14:textId="77777777" w:rsidR="0061791B" w:rsidRDefault="001F40F7">
      <w:pPr>
        <w:pStyle w:val="Teksttreci0"/>
        <w:numPr>
          <w:ilvl w:val="0"/>
          <w:numId w:val="41"/>
        </w:numPr>
        <w:tabs>
          <w:tab w:val="left" w:pos="354"/>
        </w:tabs>
        <w:ind w:left="380" w:hanging="380"/>
      </w:pPr>
      <w:r>
        <w:t xml:space="preserve">Wszelkie spory wynikłe na tle wykonania niniejszej umowy rozstrzygać będą sądy powszechne właściwe wg siedziby </w:t>
      </w:r>
      <w:del w:id="142" w:author="JW Kancelaria" w:date="2025-05-21T18:49:00Z">
        <w:r w:rsidDel="003237A9">
          <w:delText>Zamawiającego</w:delText>
        </w:r>
      </w:del>
      <w:ins w:id="143" w:author="JW Kancelaria" w:date="2025-05-21T18:49:00Z">
        <w:r w:rsidR="003237A9">
          <w:t>powoda</w:t>
        </w:r>
      </w:ins>
      <w:r>
        <w:t>.</w:t>
      </w:r>
    </w:p>
    <w:p w14:paraId="284C6056" w14:textId="77777777" w:rsidR="0061791B" w:rsidRDefault="001F40F7">
      <w:pPr>
        <w:pStyle w:val="Teksttreci0"/>
        <w:numPr>
          <w:ilvl w:val="0"/>
          <w:numId w:val="41"/>
        </w:numPr>
        <w:tabs>
          <w:tab w:val="left" w:pos="358"/>
        </w:tabs>
        <w:spacing w:after="120"/>
        <w:ind w:left="380" w:hanging="380"/>
      </w:pPr>
      <w:r>
        <w:t>Umowę sporządzono w dwóch jednobrzmiących egzemplarzach - po jednym dla każdej ze Stron Umowy.</w:t>
      </w:r>
    </w:p>
    <w:p w14:paraId="15187932" w14:textId="77777777" w:rsidR="0061791B" w:rsidRDefault="0061791B">
      <w:pPr>
        <w:pStyle w:val="Nagwek20"/>
        <w:keepNext/>
        <w:keepLines/>
        <w:numPr>
          <w:ilvl w:val="0"/>
          <w:numId w:val="40"/>
        </w:numPr>
        <w:spacing w:after="280" w:line="240" w:lineRule="auto"/>
        <w:rPr>
          <w:sz w:val="24"/>
          <w:szCs w:val="24"/>
        </w:rPr>
      </w:pPr>
    </w:p>
    <w:p w14:paraId="66EE1E3F" w14:textId="77777777" w:rsidR="0061791B" w:rsidRDefault="001F40F7">
      <w:pPr>
        <w:pStyle w:val="Teksttreci0"/>
        <w:spacing w:after="120" w:line="240" w:lineRule="auto"/>
      </w:pPr>
      <w:r>
        <w:t>Załączniki do niniejszej Umowy stanowią jej integralną część:</w:t>
      </w:r>
    </w:p>
    <w:p w14:paraId="580B41BC" w14:textId="77777777" w:rsidR="0061791B" w:rsidRDefault="001F40F7">
      <w:pPr>
        <w:pStyle w:val="Teksttreci0"/>
        <w:numPr>
          <w:ilvl w:val="0"/>
          <w:numId w:val="42"/>
        </w:numPr>
        <w:tabs>
          <w:tab w:val="left" w:pos="738"/>
        </w:tabs>
        <w:spacing w:after="120" w:line="240" w:lineRule="auto"/>
        <w:ind w:firstLine="380"/>
      </w:pPr>
      <w:r>
        <w:t>Załącznik nr 1 - Specyfikacja Warunków Zamówienia;</w:t>
      </w:r>
    </w:p>
    <w:p w14:paraId="42E5A3E3" w14:textId="77777777" w:rsidR="0061791B" w:rsidRDefault="001F40F7">
      <w:pPr>
        <w:pStyle w:val="Teksttreci0"/>
        <w:numPr>
          <w:ilvl w:val="0"/>
          <w:numId w:val="42"/>
        </w:numPr>
        <w:tabs>
          <w:tab w:val="left" w:pos="758"/>
        </w:tabs>
        <w:spacing w:after="120" w:line="240" w:lineRule="auto"/>
        <w:ind w:firstLine="380"/>
      </w:pPr>
      <w:r>
        <w:t>Załącznik nr 2 - Dokumentacja techniczna (w tym projektowa);</w:t>
      </w:r>
    </w:p>
    <w:p w14:paraId="7ECD0617" w14:textId="77777777" w:rsidR="0061791B" w:rsidRDefault="001F40F7">
      <w:pPr>
        <w:pStyle w:val="Teksttreci0"/>
        <w:numPr>
          <w:ilvl w:val="0"/>
          <w:numId w:val="42"/>
        </w:numPr>
        <w:tabs>
          <w:tab w:val="left" w:pos="753"/>
        </w:tabs>
        <w:spacing w:after="660" w:line="240" w:lineRule="auto"/>
        <w:ind w:firstLine="380"/>
      </w:pPr>
      <w:r>
        <w:t>Załącznik nr 3 - Oferta Wykonawcy.</w:t>
      </w:r>
    </w:p>
    <w:p w14:paraId="1A6F9D43" w14:textId="77777777" w:rsidR="0061791B" w:rsidRDefault="001F40F7">
      <w:pPr>
        <w:pStyle w:val="Nagwek20"/>
        <w:keepNext/>
        <w:keepLines/>
        <w:spacing w:after="120" w:line="240" w:lineRule="auto"/>
        <w:ind w:firstLine="560"/>
        <w:jc w:val="left"/>
      </w:pPr>
      <w:r>
        <w:rPr>
          <w:noProof/>
          <w:lang w:val="en-US" w:bidi="ar-SA"/>
        </w:rPr>
        <mc:AlternateContent>
          <mc:Choice Requires="wps">
            <w:drawing>
              <wp:anchor distT="0" distB="0" distL="114300" distR="114300" simplePos="0" relativeHeight="125829385" behindDoc="0" locked="0" layoutInCell="1" allowOverlap="1" wp14:anchorId="234E0E68" wp14:editId="048B6E2C">
                <wp:simplePos x="0" y="0"/>
                <wp:positionH relativeFrom="page">
                  <wp:posOffset>5545455</wp:posOffset>
                </wp:positionH>
                <wp:positionV relativeFrom="paragraph">
                  <wp:posOffset>12700</wp:posOffset>
                </wp:positionV>
                <wp:extent cx="970915" cy="173990"/>
                <wp:effectExtent l="0" t="0" r="0" b="0"/>
                <wp:wrapSquare wrapText="left"/>
                <wp:docPr id="36" name="Shape 36"/>
                <wp:cNvGraphicFramePr/>
                <a:graphic xmlns:a="http://schemas.openxmlformats.org/drawingml/2006/main">
                  <a:graphicData uri="http://schemas.microsoft.com/office/word/2010/wordprocessingShape">
                    <wps:wsp>
                      <wps:cNvSpPr txBox="1"/>
                      <wps:spPr>
                        <a:xfrm>
                          <a:off x="0" y="0"/>
                          <a:ext cx="970915" cy="173990"/>
                        </a:xfrm>
                        <a:prstGeom prst="rect">
                          <a:avLst/>
                        </a:prstGeom>
                        <a:noFill/>
                      </wps:spPr>
                      <wps:txbx>
                        <w:txbxContent>
                          <w:p w14:paraId="04FF55DC" w14:textId="77777777" w:rsidR="00E81CD9" w:rsidRDefault="00E81CD9">
                            <w:pPr>
                              <w:pStyle w:val="Teksttreci0"/>
                              <w:spacing w:line="240" w:lineRule="auto"/>
                            </w:pPr>
                            <w:r>
                              <w:rPr>
                                <w:b/>
                                <w:bCs/>
                              </w:rPr>
                              <w:t>WYKONAWCA</w:t>
                            </w:r>
                          </w:p>
                        </w:txbxContent>
                      </wps:txbx>
                      <wps:bodyPr wrap="none" lIns="0" tIns="0" rIns="0" bIns="0"/>
                    </wps:wsp>
                  </a:graphicData>
                </a:graphic>
              </wp:anchor>
            </w:drawing>
          </mc:Choice>
          <mc:Fallback xmlns:w15="http://schemas.microsoft.com/office/word/2012/wordml">
            <w:pict>
              <v:shape id="_x0000_s1062" type="#_x0000_t202" style="position:absolute;margin-left:436.65000000000003pt;margin-top:1.pt;width:78.700000000000003pt;height:13.700000000000001pt;z-index:-125829368;mso-wrap-distance-left:9.pt;mso-wrap-distance-right:9.pt;mso-position-horizontal-relative:page" filled="f" stroked="f">
                <v:textbox inset="0,0,0,0">
                  <w:txbxContent>
                    <w:p>
                      <w:pPr>
                        <w:pStyle w:val="Style1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hd w:val="clear" w:color="auto" w:fill="auto"/>
                          <w:lang w:val="pl-PL" w:eastAsia="pl-PL" w:bidi="pl-PL"/>
                        </w:rPr>
                        <w:t>WYKONAWCA</w:t>
                      </w:r>
                    </w:p>
                  </w:txbxContent>
                </v:textbox>
                <w10:wrap type="square" side="left" anchorx="page"/>
              </v:shape>
            </w:pict>
          </mc:Fallback>
        </mc:AlternateContent>
      </w:r>
      <w:bookmarkStart w:id="144" w:name="bookmark51"/>
      <w:r>
        <w:t>ZAMAWIAJĄCY</w:t>
      </w:r>
      <w:bookmarkEnd w:id="144"/>
    </w:p>
    <w:sectPr w:rsidR="0061791B">
      <w:type w:val="continuous"/>
      <w:pgSz w:w="11900" w:h="16840"/>
      <w:pgMar w:top="284" w:right="1041" w:bottom="1063" w:left="1048" w:header="0" w:footer="3"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19FA4" w14:textId="77777777" w:rsidR="00E81CD9" w:rsidRDefault="00E81CD9">
      <w:r>
        <w:separator/>
      </w:r>
    </w:p>
  </w:endnote>
  <w:endnote w:type="continuationSeparator" w:id="0">
    <w:p w14:paraId="24809B4D" w14:textId="77777777" w:rsidR="00E81CD9" w:rsidRDefault="00E8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CE">
    <w:panose1 w:val="020B0600040502020204"/>
    <w:charset w:val="58"/>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EA93F" w14:textId="77777777" w:rsidR="00E81CD9" w:rsidRDefault="00E81CD9">
    <w:pPr>
      <w:spacing w:line="1" w:lineRule="exact"/>
    </w:pPr>
    <w:r>
      <w:rPr>
        <w:noProof/>
        <w:lang w:val="en-US" w:bidi="ar-SA"/>
      </w:rPr>
      <mc:AlternateContent>
        <mc:Choice Requires="wps">
          <w:drawing>
            <wp:anchor distT="0" distB="0" distL="0" distR="0" simplePos="0" relativeHeight="62914691" behindDoc="1" locked="0" layoutInCell="1" allowOverlap="1" wp14:anchorId="2753225B" wp14:editId="3B59D374">
              <wp:simplePos x="0" y="0"/>
              <wp:positionH relativeFrom="page">
                <wp:posOffset>6054090</wp:posOffset>
              </wp:positionH>
              <wp:positionV relativeFrom="page">
                <wp:posOffset>10125710</wp:posOffset>
              </wp:positionV>
              <wp:extent cx="755650" cy="146050"/>
              <wp:effectExtent l="0" t="0" r="0" b="0"/>
              <wp:wrapNone/>
              <wp:docPr id="3" name="Shape 3"/>
              <wp:cNvGraphicFramePr/>
              <a:graphic xmlns:a="http://schemas.openxmlformats.org/drawingml/2006/main">
                <a:graphicData uri="http://schemas.microsoft.com/office/word/2010/wordprocessingShape">
                  <wps:wsp>
                    <wps:cNvSpPr txBox="1"/>
                    <wps:spPr>
                      <a:xfrm>
                        <a:off x="0" y="0"/>
                        <a:ext cx="755650" cy="146050"/>
                      </a:xfrm>
                      <a:prstGeom prst="rect">
                        <a:avLst/>
                      </a:prstGeom>
                      <a:noFill/>
                    </wps:spPr>
                    <wps:txbx>
                      <w:txbxContent>
                        <w:p w14:paraId="090D2613" w14:textId="77777777" w:rsidR="00E81CD9" w:rsidRDefault="00E81CD9">
                          <w:pPr>
                            <w:pStyle w:val="Nagweklubstopka20"/>
                          </w:pPr>
                          <w:r>
                            <w:rPr>
                              <w:rFonts w:ascii="Arial" w:eastAsia="Arial" w:hAnsi="Arial" w:cs="Arial"/>
                            </w:rPr>
                            <w:t xml:space="preserve">Strona </w:t>
                          </w:r>
                          <w:r>
                            <w:fldChar w:fldCharType="begin"/>
                          </w:r>
                          <w:r>
                            <w:instrText xml:space="preserve"> PAGE \* MERGEFORMAT </w:instrText>
                          </w:r>
                          <w:r>
                            <w:fldChar w:fldCharType="separate"/>
                          </w:r>
                          <w:r w:rsidR="00D332B7" w:rsidRPr="00D332B7">
                            <w:rPr>
                              <w:rFonts w:ascii="Arial" w:eastAsia="Arial" w:hAnsi="Arial" w:cs="Arial"/>
                              <w:b/>
                              <w:bCs/>
                              <w:noProof/>
                            </w:rPr>
                            <w:t>2</w:t>
                          </w:r>
                          <w:r>
                            <w:rPr>
                              <w:rFonts w:ascii="Arial" w:eastAsia="Arial" w:hAnsi="Arial" w:cs="Arial"/>
                              <w:b/>
                              <w:bCs/>
                            </w:rPr>
                            <w:fldChar w:fldCharType="end"/>
                          </w:r>
                          <w:r>
                            <w:rPr>
                              <w:rFonts w:ascii="Arial" w:eastAsia="Arial" w:hAnsi="Arial" w:cs="Arial"/>
                              <w:b/>
                              <w:bCs/>
                            </w:rPr>
                            <w:t xml:space="preserve"> </w:t>
                          </w:r>
                          <w:r>
                            <w:rPr>
                              <w:rFonts w:ascii="Arial" w:eastAsia="Arial" w:hAnsi="Arial" w:cs="Arial"/>
                            </w:rPr>
                            <w:t xml:space="preserve">z </w:t>
                          </w:r>
                          <w:r>
                            <w:rPr>
                              <w:rFonts w:ascii="Arial" w:eastAsia="Arial" w:hAnsi="Arial" w:cs="Arial"/>
                              <w:b/>
                              <w:bCs/>
                            </w:rPr>
                            <w:t>22</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476.69999999999999pt;margin-top:797.30000000000007pt;width:63.850000000000001pt;height:7.2000000000000002pt;z-index:-188744062;mso-wrap-style:none;mso-wrap-distance-left:0;mso-wrap-distance-right:0;mso-position-horizontal-relative:page;mso-position-vertical-relative:page" wrapcoords="0 0" filled="f" stroked="f">
              <v:textbox style="mso-fit-shape-to-text:t" inset="0,0,0,0">
                <w:txbxContent>
                  <w:p>
                    <w:pPr>
                      <w:pStyle w:val="Style8"/>
                      <w:keepNext w:val="0"/>
                      <w:keepLines w:val="0"/>
                      <w:widowControl w:val="0"/>
                      <w:shd w:val="clear" w:color="auto" w:fill="auto"/>
                      <w:bidi w:val="0"/>
                      <w:spacing w:before="0" w:after="0" w:line="240" w:lineRule="auto"/>
                      <w:ind w:left="0" w:right="0" w:firstLine="0"/>
                      <w:jc w:val="left"/>
                    </w:pPr>
                    <w:r>
                      <w:rPr>
                        <w:rFonts w:ascii="Arial" w:eastAsia="Arial" w:hAnsi="Arial" w:cs="Arial"/>
                        <w:color w:val="000000"/>
                        <w:spacing w:val="0"/>
                        <w:w w:val="100"/>
                        <w:position w:val="0"/>
                        <w:shd w:val="clear" w:color="auto" w:fill="auto"/>
                        <w:lang w:val="pl-PL" w:eastAsia="pl-PL" w:bidi="pl-PL"/>
                      </w:rPr>
                      <w:t xml:space="preserve">Strona </w:t>
                    </w:r>
                    <w:fldSimple w:instr=" PAGE \* MERGEFORMAT ">
                      <w:r>
                        <w:rPr>
                          <w:rFonts w:ascii="Arial" w:eastAsia="Arial" w:hAnsi="Arial" w:cs="Arial"/>
                          <w:b/>
                          <w:bCs/>
                          <w:color w:val="000000"/>
                          <w:spacing w:val="0"/>
                          <w:w w:val="100"/>
                          <w:position w:val="0"/>
                          <w:shd w:val="clear" w:color="auto" w:fill="auto"/>
                          <w:lang w:val="pl-PL" w:eastAsia="pl-PL" w:bidi="pl-PL"/>
                        </w:rPr>
                        <w:t>#</w:t>
                      </w:r>
                    </w:fldSimple>
                    <w:r>
                      <w:rPr>
                        <w:rFonts w:ascii="Arial" w:eastAsia="Arial" w:hAnsi="Arial" w:cs="Arial"/>
                        <w:b/>
                        <w:bCs/>
                        <w:color w:val="000000"/>
                        <w:spacing w:val="0"/>
                        <w:w w:val="100"/>
                        <w:position w:val="0"/>
                        <w:shd w:val="clear" w:color="auto" w:fill="auto"/>
                        <w:lang w:val="pl-PL" w:eastAsia="pl-PL" w:bidi="pl-PL"/>
                      </w:rPr>
                      <w:t xml:space="preserve"> </w:t>
                    </w:r>
                    <w:r>
                      <w:rPr>
                        <w:rFonts w:ascii="Arial" w:eastAsia="Arial" w:hAnsi="Arial" w:cs="Arial"/>
                        <w:color w:val="000000"/>
                        <w:spacing w:val="0"/>
                        <w:w w:val="100"/>
                        <w:position w:val="0"/>
                        <w:shd w:val="clear" w:color="auto" w:fill="auto"/>
                        <w:lang w:val="pl-PL" w:eastAsia="pl-PL" w:bidi="pl-PL"/>
                      </w:rPr>
                      <w:t xml:space="preserve">z </w:t>
                    </w:r>
                    <w:r>
                      <w:rPr>
                        <w:rFonts w:ascii="Arial" w:eastAsia="Arial" w:hAnsi="Arial" w:cs="Arial"/>
                        <w:b/>
                        <w:bCs/>
                        <w:color w:val="000000"/>
                        <w:spacing w:val="0"/>
                        <w:w w:val="100"/>
                        <w:position w:val="0"/>
                        <w:shd w:val="clear" w:color="auto" w:fill="auto"/>
                        <w:lang w:val="pl-PL" w:eastAsia="pl-PL" w:bidi="pl-PL"/>
                      </w:rPr>
                      <w:t>22</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E3EE9" w14:textId="77777777" w:rsidR="00E81CD9" w:rsidRDefault="00E81CD9"/>
  </w:footnote>
  <w:footnote w:type="continuationSeparator" w:id="0">
    <w:p w14:paraId="7B0A003D" w14:textId="77777777" w:rsidR="00E81CD9" w:rsidRDefault="00E81CD9"/>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1EE"/>
    <w:multiLevelType w:val="multilevel"/>
    <w:tmpl w:val="5936D6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614F4"/>
    <w:multiLevelType w:val="multilevel"/>
    <w:tmpl w:val="24FAD6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1A2902"/>
    <w:multiLevelType w:val="multilevel"/>
    <w:tmpl w:val="BA2E1F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200A14"/>
    <w:multiLevelType w:val="multilevel"/>
    <w:tmpl w:val="A5D2F0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6B4F52"/>
    <w:multiLevelType w:val="multilevel"/>
    <w:tmpl w:val="A6C692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7E1010"/>
    <w:multiLevelType w:val="multilevel"/>
    <w:tmpl w:val="B5A277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47E7B6E"/>
    <w:multiLevelType w:val="multilevel"/>
    <w:tmpl w:val="142C23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98344D"/>
    <w:multiLevelType w:val="multilevel"/>
    <w:tmpl w:val="493CDAE8"/>
    <w:lvl w:ilvl="0">
      <w:start w:val="18"/>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E61D16"/>
    <w:multiLevelType w:val="multilevel"/>
    <w:tmpl w:val="00F620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0A0E35"/>
    <w:multiLevelType w:val="multilevel"/>
    <w:tmpl w:val="4EF0AD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805AE0"/>
    <w:multiLevelType w:val="multilevel"/>
    <w:tmpl w:val="20A4B3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437D7B"/>
    <w:multiLevelType w:val="multilevel"/>
    <w:tmpl w:val="75BE81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E36ABD"/>
    <w:multiLevelType w:val="multilevel"/>
    <w:tmpl w:val="33F00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4E1666"/>
    <w:multiLevelType w:val="multilevel"/>
    <w:tmpl w:val="DE2CDB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9800D3"/>
    <w:multiLevelType w:val="multilevel"/>
    <w:tmpl w:val="ADCE57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EE6DDA"/>
    <w:multiLevelType w:val="multilevel"/>
    <w:tmpl w:val="34C275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5E12DE"/>
    <w:multiLevelType w:val="multilevel"/>
    <w:tmpl w:val="27288D1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9046C3"/>
    <w:multiLevelType w:val="multilevel"/>
    <w:tmpl w:val="CA0A76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6A47FF"/>
    <w:multiLevelType w:val="multilevel"/>
    <w:tmpl w:val="6864296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DA556E9"/>
    <w:multiLevelType w:val="multilevel"/>
    <w:tmpl w:val="C07E1D1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D62372"/>
    <w:multiLevelType w:val="multilevel"/>
    <w:tmpl w:val="15D4E7DE"/>
    <w:lvl w:ilvl="0">
      <w:start w:val="2"/>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AE42EF"/>
    <w:multiLevelType w:val="multilevel"/>
    <w:tmpl w:val="239A4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C34EB9"/>
    <w:multiLevelType w:val="multilevel"/>
    <w:tmpl w:val="942860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040C7D"/>
    <w:multiLevelType w:val="multilevel"/>
    <w:tmpl w:val="A9D85F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BE0A42"/>
    <w:multiLevelType w:val="multilevel"/>
    <w:tmpl w:val="9236C5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ED6FF5"/>
    <w:multiLevelType w:val="multilevel"/>
    <w:tmpl w:val="ACAE3C0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4D1F44"/>
    <w:multiLevelType w:val="multilevel"/>
    <w:tmpl w:val="7714C2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EE50E1"/>
    <w:multiLevelType w:val="multilevel"/>
    <w:tmpl w:val="36D877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7C210F"/>
    <w:multiLevelType w:val="multilevel"/>
    <w:tmpl w:val="FCCE27C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7928D5"/>
    <w:multiLevelType w:val="multilevel"/>
    <w:tmpl w:val="65165D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062E52"/>
    <w:multiLevelType w:val="multilevel"/>
    <w:tmpl w:val="871A7E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155CB4"/>
    <w:multiLevelType w:val="multilevel"/>
    <w:tmpl w:val="38BAAE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771271"/>
    <w:multiLevelType w:val="multilevel"/>
    <w:tmpl w:val="4A60A4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1346C7"/>
    <w:multiLevelType w:val="multilevel"/>
    <w:tmpl w:val="11E6EEF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5C3019"/>
    <w:multiLevelType w:val="multilevel"/>
    <w:tmpl w:val="E3B079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9808AC"/>
    <w:multiLevelType w:val="multilevel"/>
    <w:tmpl w:val="C316DC6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290C9C"/>
    <w:multiLevelType w:val="multilevel"/>
    <w:tmpl w:val="C8FE6B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F16325"/>
    <w:multiLevelType w:val="multilevel"/>
    <w:tmpl w:val="A1CA2B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D75012"/>
    <w:multiLevelType w:val="multilevel"/>
    <w:tmpl w:val="2A9C00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6D5850"/>
    <w:multiLevelType w:val="multilevel"/>
    <w:tmpl w:val="844024E2"/>
    <w:lvl w:ilvl="0">
      <w:start w:val="12"/>
      <w:numFmt w:val="decimal"/>
      <w:lvlText w:val="§ %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0C09C7"/>
    <w:multiLevelType w:val="multilevel"/>
    <w:tmpl w:val="86FA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5571A3"/>
    <w:multiLevelType w:val="multilevel"/>
    <w:tmpl w:val="792CFC7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1"/>
  </w:num>
  <w:num w:numId="2">
    <w:abstractNumId w:val="4"/>
  </w:num>
  <w:num w:numId="3">
    <w:abstractNumId w:val="20"/>
  </w:num>
  <w:num w:numId="4">
    <w:abstractNumId w:val="33"/>
  </w:num>
  <w:num w:numId="5">
    <w:abstractNumId w:val="40"/>
  </w:num>
  <w:num w:numId="6">
    <w:abstractNumId w:val="37"/>
  </w:num>
  <w:num w:numId="7">
    <w:abstractNumId w:val="5"/>
  </w:num>
  <w:num w:numId="8">
    <w:abstractNumId w:val="23"/>
  </w:num>
  <w:num w:numId="9">
    <w:abstractNumId w:val="28"/>
  </w:num>
  <w:num w:numId="10">
    <w:abstractNumId w:val="30"/>
  </w:num>
  <w:num w:numId="11">
    <w:abstractNumId w:val="27"/>
  </w:num>
  <w:num w:numId="12">
    <w:abstractNumId w:val="25"/>
  </w:num>
  <w:num w:numId="13">
    <w:abstractNumId w:val="38"/>
  </w:num>
  <w:num w:numId="14">
    <w:abstractNumId w:val="0"/>
  </w:num>
  <w:num w:numId="15">
    <w:abstractNumId w:val="21"/>
  </w:num>
  <w:num w:numId="16">
    <w:abstractNumId w:val="11"/>
  </w:num>
  <w:num w:numId="17">
    <w:abstractNumId w:val="16"/>
  </w:num>
  <w:num w:numId="18">
    <w:abstractNumId w:val="10"/>
  </w:num>
  <w:num w:numId="19">
    <w:abstractNumId w:val="15"/>
  </w:num>
  <w:num w:numId="20">
    <w:abstractNumId w:val="6"/>
  </w:num>
  <w:num w:numId="21">
    <w:abstractNumId w:val="2"/>
  </w:num>
  <w:num w:numId="22">
    <w:abstractNumId w:val="34"/>
  </w:num>
  <w:num w:numId="23">
    <w:abstractNumId w:val="39"/>
  </w:num>
  <w:num w:numId="24">
    <w:abstractNumId w:val="22"/>
  </w:num>
  <w:num w:numId="25">
    <w:abstractNumId w:val="19"/>
  </w:num>
  <w:num w:numId="26">
    <w:abstractNumId w:val="31"/>
  </w:num>
  <w:num w:numId="27">
    <w:abstractNumId w:val="9"/>
  </w:num>
  <w:num w:numId="28">
    <w:abstractNumId w:val="35"/>
  </w:num>
  <w:num w:numId="29">
    <w:abstractNumId w:val="8"/>
  </w:num>
  <w:num w:numId="30">
    <w:abstractNumId w:val="12"/>
  </w:num>
  <w:num w:numId="31">
    <w:abstractNumId w:val="32"/>
  </w:num>
  <w:num w:numId="32">
    <w:abstractNumId w:val="18"/>
  </w:num>
  <w:num w:numId="33">
    <w:abstractNumId w:val="29"/>
  </w:num>
  <w:num w:numId="34">
    <w:abstractNumId w:val="14"/>
  </w:num>
  <w:num w:numId="35">
    <w:abstractNumId w:val="26"/>
  </w:num>
  <w:num w:numId="36">
    <w:abstractNumId w:val="3"/>
  </w:num>
  <w:num w:numId="37">
    <w:abstractNumId w:val="13"/>
  </w:num>
  <w:num w:numId="38">
    <w:abstractNumId w:val="36"/>
  </w:num>
  <w:num w:numId="39">
    <w:abstractNumId w:val="1"/>
  </w:num>
  <w:num w:numId="40">
    <w:abstractNumId w:val="7"/>
  </w:num>
  <w:num w:numId="41">
    <w:abstractNumId w:val="24"/>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61791B"/>
    <w:rsid w:val="00115A45"/>
    <w:rsid w:val="001F40F7"/>
    <w:rsid w:val="002D7698"/>
    <w:rsid w:val="002E103B"/>
    <w:rsid w:val="003237A9"/>
    <w:rsid w:val="004553E3"/>
    <w:rsid w:val="00537686"/>
    <w:rsid w:val="0061791B"/>
    <w:rsid w:val="006A3C6E"/>
    <w:rsid w:val="007E4B10"/>
    <w:rsid w:val="00BD7530"/>
    <w:rsid w:val="00CE43D0"/>
    <w:rsid w:val="00D332B7"/>
    <w:rsid w:val="00E81CD9"/>
    <w:rsid w:val="00ED376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D1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sz w:val="19"/>
      <w:szCs w:val="19"/>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bCs/>
      <w:i w:val="0"/>
      <w:iCs w:val="0"/>
      <w:smallCaps w:val="0"/>
      <w:strike w:val="0"/>
      <w:color w:val="253779"/>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after="140" w:line="346"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spacing w:line="257" w:lineRule="auto"/>
      <w:jc w:val="center"/>
    </w:pPr>
    <w:rPr>
      <w:rFonts w:ascii="Tahoma" w:eastAsia="Tahoma" w:hAnsi="Tahoma" w:cs="Tahoma"/>
      <w:sz w:val="19"/>
      <w:szCs w:val="19"/>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Podpisobrazu0">
    <w:name w:val="Podpis obrazu"/>
    <w:basedOn w:val="Normalny"/>
    <w:link w:val="Podpisobrazu"/>
    <w:rPr>
      <w:rFonts w:ascii="Arial" w:eastAsia="Arial" w:hAnsi="Arial" w:cs="Arial"/>
      <w:b/>
      <w:bCs/>
      <w:color w:val="253779"/>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rPr>
      <w:rFonts w:ascii="Arial" w:eastAsia="Arial" w:hAnsi="Arial" w:cs="Arial"/>
      <w:sz w:val="22"/>
      <w:szCs w:val="22"/>
    </w:rPr>
  </w:style>
  <w:style w:type="paragraph" w:styleId="Tekstdymka">
    <w:name w:val="Balloon Text"/>
    <w:basedOn w:val="Normalny"/>
    <w:link w:val="TekstdymkaZnak"/>
    <w:uiPriority w:val="99"/>
    <w:semiHidden/>
    <w:unhideWhenUsed/>
    <w:rsid w:val="00537686"/>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37686"/>
    <w:rPr>
      <w:rFonts w:ascii="Lucida Grande CE" w:hAnsi="Lucida Grande CE" w:cs="Lucida Grande C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sz w:val="19"/>
      <w:szCs w:val="19"/>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Podpisobrazu">
    <w:name w:val="Podpis obrazu_"/>
    <w:basedOn w:val="Domylnaczcionkaakapitu"/>
    <w:link w:val="Podpisobrazu0"/>
    <w:rPr>
      <w:rFonts w:ascii="Arial" w:eastAsia="Arial" w:hAnsi="Arial" w:cs="Arial"/>
      <w:b/>
      <w:bCs/>
      <w:i w:val="0"/>
      <w:iCs w:val="0"/>
      <w:smallCaps w:val="0"/>
      <w:strike w:val="0"/>
      <w:color w:val="253779"/>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paragraph" w:customStyle="1" w:styleId="Nagwek20">
    <w:name w:val="Nagłówek #2"/>
    <w:basedOn w:val="Normalny"/>
    <w:link w:val="Nagwek2"/>
    <w:pPr>
      <w:spacing w:after="140" w:line="346" w:lineRule="auto"/>
      <w:jc w:val="center"/>
      <w:outlineLvl w:val="1"/>
    </w:pPr>
    <w:rPr>
      <w:rFonts w:ascii="Arial" w:eastAsia="Arial" w:hAnsi="Arial" w:cs="Arial"/>
      <w:b/>
      <w:bCs/>
      <w:sz w:val="22"/>
      <w:szCs w:val="22"/>
    </w:rPr>
  </w:style>
  <w:style w:type="paragraph" w:customStyle="1" w:styleId="Teksttreci20">
    <w:name w:val="Tekst treści (2)"/>
    <w:basedOn w:val="Normalny"/>
    <w:link w:val="Teksttreci2"/>
    <w:pPr>
      <w:spacing w:line="257" w:lineRule="auto"/>
      <w:jc w:val="center"/>
    </w:pPr>
    <w:rPr>
      <w:rFonts w:ascii="Tahoma" w:eastAsia="Tahoma" w:hAnsi="Tahoma" w:cs="Tahoma"/>
      <w:sz w:val="19"/>
      <w:szCs w:val="19"/>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Arial" w:eastAsia="Arial" w:hAnsi="Arial" w:cs="Arial"/>
      <w:sz w:val="22"/>
      <w:szCs w:val="22"/>
    </w:rPr>
  </w:style>
  <w:style w:type="paragraph" w:customStyle="1" w:styleId="Podpisobrazu0">
    <w:name w:val="Podpis obrazu"/>
    <w:basedOn w:val="Normalny"/>
    <w:link w:val="Podpisobrazu"/>
    <w:rPr>
      <w:rFonts w:ascii="Arial" w:eastAsia="Arial" w:hAnsi="Arial" w:cs="Arial"/>
      <w:b/>
      <w:bCs/>
      <w:color w:val="253779"/>
      <w:sz w:val="22"/>
      <w:szCs w:val="22"/>
    </w:rPr>
  </w:style>
  <w:style w:type="paragraph" w:customStyle="1" w:styleId="Nagwek10">
    <w:name w:val="Nagłówek #1"/>
    <w:basedOn w:val="Normalny"/>
    <w:link w:val="Nagwek1"/>
    <w:pPr>
      <w:spacing w:after="80" w:line="247" w:lineRule="auto"/>
      <w:jc w:val="center"/>
      <w:outlineLvl w:val="0"/>
    </w:pPr>
    <w:rPr>
      <w:rFonts w:ascii="Arial" w:eastAsia="Arial" w:hAnsi="Arial" w:cs="Arial"/>
      <w:b/>
      <w:bCs/>
      <w:sz w:val="28"/>
      <w:szCs w:val="28"/>
    </w:rPr>
  </w:style>
  <w:style w:type="paragraph" w:customStyle="1" w:styleId="Spistreci0">
    <w:name w:val="Spis treści"/>
    <w:basedOn w:val="Normalny"/>
    <w:link w:val="Spistreci"/>
    <w:rPr>
      <w:rFonts w:ascii="Arial" w:eastAsia="Arial" w:hAnsi="Arial" w:cs="Arial"/>
      <w:sz w:val="22"/>
      <w:szCs w:val="22"/>
    </w:rPr>
  </w:style>
  <w:style w:type="paragraph" w:styleId="Tekstdymka">
    <w:name w:val="Balloon Text"/>
    <w:basedOn w:val="Normalny"/>
    <w:link w:val="TekstdymkaZnak"/>
    <w:uiPriority w:val="99"/>
    <w:semiHidden/>
    <w:unhideWhenUsed/>
    <w:rsid w:val="00537686"/>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37686"/>
    <w:rPr>
      <w:rFonts w:ascii="Lucida Grande CE" w:hAnsi="Lucida Grande CE" w:cs="Lucida Grande C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22</Pages>
  <Words>7431</Words>
  <Characters>44589</Characters>
  <Application>Microsoft Macintosh Word</Application>
  <DocSecurity>0</DocSecurity>
  <Lines>371</Lines>
  <Paragraphs>103</Paragraphs>
  <ScaleCrop>false</ScaleCrop>
  <Company/>
  <LinksUpToDate>false</LinksUpToDate>
  <CharactersWithSpaces>51917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cp:lastModifiedBy>JW Kancelaria</cp:lastModifiedBy>
  <cp:revision>6</cp:revision>
  <dcterms:created xsi:type="dcterms:W3CDTF">2025-05-21T14:15:00Z</dcterms:created>
  <dcterms:modified xsi:type="dcterms:W3CDTF">2025-05-21T19:40:00Z</dcterms:modified>
</cp:coreProperties>
</file>